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B87" w:rsidRPr="001E72D2" w:rsidRDefault="00B55B87" w:rsidP="00B55B87">
      <w:pPr>
        <w:shd w:val="clear" w:color="auto" w:fill="FFFFFF"/>
        <w:tabs>
          <w:tab w:val="left" w:leader="dot" w:pos="4349"/>
          <w:tab w:val="left" w:pos="4978"/>
          <w:tab w:val="left" w:leader="dot" w:pos="7656"/>
        </w:tabs>
        <w:spacing w:before="274" w:after="0" w:line="240" w:lineRule="auto"/>
        <w:rPr>
          <w:rFonts w:ascii="Times New Roman" w:hAnsi="Times New Roman"/>
        </w:rPr>
      </w:pPr>
      <w:r w:rsidRPr="001E72D2">
        <w:rPr>
          <w:rFonts w:ascii="Times New Roman" w:eastAsia="Times New Roman" w:hAnsi="Times New Roman"/>
          <w:b/>
          <w:bCs/>
          <w:color w:val="000000"/>
          <w:lang w:eastAsia="pl-PL"/>
        </w:rPr>
        <w:t>ZAMAWIAJĄCY</w:t>
      </w:r>
    </w:p>
    <w:p w:rsidR="00B55B87" w:rsidRPr="00CA5603" w:rsidRDefault="00B55B87" w:rsidP="00B55B87">
      <w:pPr>
        <w:pStyle w:val="Standard"/>
        <w:widowControl/>
        <w:autoSpaceDE w:val="0"/>
        <w:textAlignment w:val="baseline"/>
        <w:rPr>
          <w:rFonts w:eastAsia="Arial" w:cs="Times New Roman"/>
          <w:color w:val="000000"/>
          <w:sz w:val="22"/>
          <w:szCs w:val="22"/>
          <w:lang w:val="pl-PL"/>
        </w:rPr>
      </w:pPr>
      <w:r w:rsidRPr="00CA5603">
        <w:rPr>
          <w:rFonts w:eastAsia="Arial" w:cs="Times New Roman"/>
          <w:color w:val="000000"/>
          <w:sz w:val="22"/>
          <w:szCs w:val="22"/>
          <w:lang w:val="pl-PL"/>
        </w:rPr>
        <w:t xml:space="preserve">Centrum  </w:t>
      </w:r>
      <w:r w:rsidRPr="001E72D2">
        <w:rPr>
          <w:rFonts w:eastAsia="Arial" w:cs="Times New Roman"/>
          <w:color w:val="000000"/>
          <w:sz w:val="22"/>
          <w:szCs w:val="22"/>
          <w:lang w:val="pl-PL"/>
        </w:rPr>
        <w:t>Opieki</w:t>
      </w:r>
      <w:r w:rsidRPr="00CA5603">
        <w:rPr>
          <w:rFonts w:eastAsia="Arial" w:cs="Times New Roman"/>
          <w:color w:val="000000"/>
          <w:sz w:val="22"/>
          <w:szCs w:val="22"/>
          <w:lang w:val="pl-PL"/>
        </w:rPr>
        <w:t xml:space="preserve">  </w:t>
      </w:r>
      <w:r w:rsidRPr="001E72D2">
        <w:rPr>
          <w:rFonts w:eastAsia="Arial" w:cs="Times New Roman"/>
          <w:color w:val="000000"/>
          <w:sz w:val="22"/>
          <w:szCs w:val="22"/>
          <w:lang w:val="pl-PL"/>
        </w:rPr>
        <w:t>Medycznej</w:t>
      </w:r>
      <w:r w:rsidRPr="00CA5603">
        <w:rPr>
          <w:rFonts w:eastAsia="Arial" w:cs="Times New Roman"/>
          <w:color w:val="000000"/>
          <w:sz w:val="22"/>
          <w:szCs w:val="22"/>
          <w:lang w:val="pl-PL"/>
        </w:rPr>
        <w:t xml:space="preserve">  w  </w:t>
      </w:r>
      <w:r w:rsidRPr="001E72D2">
        <w:rPr>
          <w:rFonts w:eastAsia="Arial" w:cs="Times New Roman"/>
          <w:color w:val="000000"/>
          <w:sz w:val="22"/>
          <w:szCs w:val="22"/>
          <w:lang w:val="pl-PL"/>
        </w:rPr>
        <w:t>Jarosławiu</w:t>
      </w:r>
      <w:r w:rsidRPr="00CA5603">
        <w:rPr>
          <w:rFonts w:eastAsia="Arial" w:cs="Times New Roman"/>
          <w:color w:val="000000"/>
          <w:sz w:val="22"/>
          <w:szCs w:val="22"/>
          <w:lang w:val="pl-PL"/>
        </w:rPr>
        <w:t>, 37-500 Jarosław,   ul. 3 Maja 70</w:t>
      </w:r>
    </w:p>
    <w:p w:rsidR="00B55B87" w:rsidRPr="00CA5603" w:rsidRDefault="00B55B87" w:rsidP="00B55B87">
      <w:pPr>
        <w:pStyle w:val="Standard"/>
        <w:autoSpaceDE w:val="0"/>
        <w:rPr>
          <w:rFonts w:eastAsia="Arial" w:cs="Times New Roman"/>
          <w:color w:val="000000"/>
          <w:sz w:val="22"/>
          <w:szCs w:val="22"/>
        </w:rPr>
      </w:pPr>
      <w:r w:rsidRPr="00CA5603">
        <w:rPr>
          <w:rFonts w:cs="Times New Roman"/>
          <w:sz w:val="22"/>
          <w:szCs w:val="22"/>
          <w:lang w:eastAsia="en-US"/>
        </w:rPr>
        <w:t>NIP: 792-18-05-707</w:t>
      </w:r>
      <w:r w:rsidRPr="00CA5603">
        <w:rPr>
          <w:rFonts w:cs="Times New Roman"/>
          <w:sz w:val="22"/>
          <w:szCs w:val="22"/>
          <w:lang w:eastAsia="en-US"/>
        </w:rPr>
        <w:tab/>
      </w:r>
      <w:r w:rsidRPr="00CA5603">
        <w:rPr>
          <w:rFonts w:cs="Times New Roman"/>
          <w:sz w:val="22"/>
          <w:szCs w:val="22"/>
          <w:lang w:eastAsia="en-US"/>
        </w:rPr>
        <w:tab/>
        <w:t>REGON: 000304496</w:t>
      </w:r>
    </w:p>
    <w:p w:rsidR="00B55B87" w:rsidRPr="00CA5603" w:rsidRDefault="00B55B87" w:rsidP="00B55B87">
      <w:pPr>
        <w:pStyle w:val="Standard"/>
        <w:tabs>
          <w:tab w:val="left" w:pos="0"/>
        </w:tabs>
        <w:spacing w:line="276" w:lineRule="auto"/>
        <w:jc w:val="both"/>
        <w:rPr>
          <w:rFonts w:cs="Times New Roman"/>
          <w:color w:val="000000"/>
          <w:sz w:val="22"/>
          <w:szCs w:val="22"/>
        </w:rPr>
      </w:pPr>
      <w:r w:rsidRPr="00CA5603">
        <w:rPr>
          <w:rFonts w:cs="Times New Roman"/>
          <w:color w:val="000000"/>
          <w:sz w:val="22"/>
          <w:szCs w:val="22"/>
        </w:rPr>
        <w:t xml:space="preserve">fax +48 16 6245017; </w:t>
      </w:r>
      <w:r w:rsidRPr="001E72D2">
        <w:rPr>
          <w:rFonts w:cs="Times New Roman"/>
          <w:color w:val="000000"/>
          <w:sz w:val="22"/>
          <w:szCs w:val="22"/>
          <w:lang w:val="pt-BR"/>
        </w:rPr>
        <w:t xml:space="preserve">e-mail: </w:t>
      </w:r>
      <w:hyperlink r:id="rId7" w:history="1">
        <w:r w:rsidRPr="00CA5603">
          <w:rPr>
            <w:rStyle w:val="Hipercze"/>
            <w:rFonts w:cs="Times New Roman"/>
            <w:sz w:val="22"/>
            <w:szCs w:val="22"/>
          </w:rPr>
          <w:t>comzampub@data.pl</w:t>
        </w:r>
      </w:hyperlink>
    </w:p>
    <w:p w:rsidR="00B55B87" w:rsidRPr="00CA5603" w:rsidRDefault="00B55B87" w:rsidP="00B55B87">
      <w:pPr>
        <w:spacing w:after="0" w:line="240" w:lineRule="auto"/>
        <w:jc w:val="both"/>
        <w:rPr>
          <w:rFonts w:ascii="Times New Roman" w:eastAsia="Times New Roman" w:hAnsi="Times New Roman"/>
          <w:lang w:val="de-DE" w:eastAsia="pl-PL"/>
        </w:rPr>
      </w:pPr>
    </w:p>
    <w:p w:rsidR="00B55B87" w:rsidRPr="00CA5603" w:rsidRDefault="00B55B87" w:rsidP="00B55B87">
      <w:pPr>
        <w:spacing w:after="0" w:line="240" w:lineRule="auto"/>
        <w:jc w:val="both"/>
        <w:rPr>
          <w:rFonts w:ascii="Times New Roman" w:eastAsia="Times New Roman" w:hAnsi="Times New Roman"/>
          <w:lang w:val="de-DE" w:eastAsia="pl-PL"/>
        </w:rPr>
      </w:pPr>
    </w:p>
    <w:p w:rsidR="00B55B87" w:rsidRPr="00102199" w:rsidRDefault="00B55B87" w:rsidP="00B55B87">
      <w:pPr>
        <w:spacing w:after="0" w:line="240" w:lineRule="auto"/>
        <w:jc w:val="center"/>
        <w:rPr>
          <w:rFonts w:ascii="Times New Roman" w:hAnsi="Times New Roman"/>
          <w:sz w:val="28"/>
          <w:szCs w:val="28"/>
        </w:rPr>
      </w:pPr>
      <w:r w:rsidRPr="00102199">
        <w:rPr>
          <w:rFonts w:ascii="Times New Roman" w:hAnsi="Times New Roman"/>
          <w:b/>
          <w:sz w:val="28"/>
          <w:szCs w:val="28"/>
        </w:rPr>
        <w:t>Zaproszenie do złożenia oferty</w:t>
      </w:r>
    </w:p>
    <w:p w:rsidR="00B55B87" w:rsidRPr="00102199" w:rsidRDefault="00B55B87" w:rsidP="00B55B87">
      <w:pPr>
        <w:spacing w:after="0" w:line="240" w:lineRule="auto"/>
        <w:jc w:val="both"/>
        <w:rPr>
          <w:rFonts w:ascii="Times New Roman" w:hAnsi="Times New Roman"/>
          <w:sz w:val="28"/>
          <w:szCs w:val="28"/>
        </w:rPr>
      </w:pPr>
    </w:p>
    <w:p w:rsidR="00B55B87" w:rsidRPr="001E72D2" w:rsidRDefault="00B55B87" w:rsidP="00B55B87">
      <w:pPr>
        <w:spacing w:after="0" w:line="240" w:lineRule="auto"/>
        <w:jc w:val="both"/>
        <w:rPr>
          <w:rFonts w:ascii="Times New Roman" w:hAnsi="Times New Roman"/>
        </w:rPr>
      </w:pPr>
      <w:r w:rsidRPr="001E72D2">
        <w:rPr>
          <w:rFonts w:ascii="Times New Roman" w:hAnsi="Times New Roman"/>
        </w:rPr>
        <w:t>Przedmiotem Zamówienia jest:</w:t>
      </w:r>
    </w:p>
    <w:p w:rsidR="00B55B87" w:rsidRDefault="00823C1D" w:rsidP="00B55B87">
      <w:pPr>
        <w:spacing w:after="0"/>
        <w:jc w:val="both"/>
        <w:rPr>
          <w:rFonts w:ascii="Times New Roman" w:hAnsi="Times New Roman"/>
          <w:b/>
          <w:lang w:eastAsia="en-US"/>
        </w:rPr>
      </w:pPr>
      <w:r w:rsidRPr="001E72D2">
        <w:rPr>
          <w:rFonts w:ascii="Times New Roman" w:hAnsi="Times New Roman"/>
          <w:b/>
          <w:lang w:eastAsia="en-US"/>
        </w:rPr>
        <w:t>Abonamentowa</w:t>
      </w:r>
      <w:r w:rsidR="00B55B87" w:rsidRPr="001E72D2">
        <w:rPr>
          <w:rFonts w:ascii="Times New Roman" w:hAnsi="Times New Roman"/>
          <w:b/>
          <w:lang w:eastAsia="en-US"/>
        </w:rPr>
        <w:t xml:space="preserve"> usługa uruchomienia i utrzymania systemu kompleksowej obsługi urządzeń drukujących, użytkowanych w Centrum Opieki Medycznej w Jarosławiu.</w:t>
      </w:r>
    </w:p>
    <w:p w:rsidR="00B55B87" w:rsidRPr="001E72D2" w:rsidRDefault="00B55B87" w:rsidP="00B55B87">
      <w:pPr>
        <w:spacing w:after="0"/>
        <w:jc w:val="both"/>
        <w:rPr>
          <w:rFonts w:ascii="Times New Roman" w:hAnsi="Times New Roman"/>
          <w:b/>
          <w:lang w:eastAsia="en-US"/>
        </w:rPr>
      </w:pPr>
      <w:r>
        <w:rPr>
          <w:rFonts w:ascii="Times New Roman" w:hAnsi="Times New Roman"/>
          <w:b/>
          <w:lang w:eastAsia="en-US"/>
        </w:rPr>
        <w:t>CPV - 50300000-8</w:t>
      </w:r>
    </w:p>
    <w:p w:rsidR="00B55B87" w:rsidRPr="00865C4F" w:rsidRDefault="00B55B87" w:rsidP="00B55B87">
      <w:pPr>
        <w:spacing w:after="0" w:line="240" w:lineRule="auto"/>
        <w:jc w:val="both"/>
        <w:rPr>
          <w:rFonts w:ascii="Times New Roman" w:hAnsi="Times New Roman"/>
          <w:b/>
        </w:rPr>
      </w:pPr>
      <w:r w:rsidRPr="00865C4F">
        <w:rPr>
          <w:rFonts w:ascii="Times New Roman" w:hAnsi="Times New Roman"/>
          <w:b/>
        </w:rPr>
        <w:t xml:space="preserve">CPV </w:t>
      </w:r>
      <w:r>
        <w:rPr>
          <w:rFonts w:ascii="Times New Roman" w:hAnsi="Times New Roman"/>
          <w:b/>
        </w:rPr>
        <w:t>–</w:t>
      </w:r>
      <w:r w:rsidRPr="00865C4F">
        <w:rPr>
          <w:rFonts w:ascii="Times New Roman" w:hAnsi="Times New Roman"/>
          <w:b/>
        </w:rPr>
        <w:t xml:space="preserve"> 50310000</w:t>
      </w:r>
      <w:r>
        <w:rPr>
          <w:rFonts w:ascii="Times New Roman" w:hAnsi="Times New Roman"/>
          <w:b/>
        </w:rPr>
        <w:t>-1</w:t>
      </w:r>
    </w:p>
    <w:p w:rsidR="00B55B87" w:rsidRPr="001E72D2" w:rsidRDefault="00B55B87" w:rsidP="00B55B87">
      <w:pPr>
        <w:keepNext/>
        <w:spacing w:after="0" w:line="240" w:lineRule="auto"/>
        <w:jc w:val="both"/>
        <w:rPr>
          <w:rFonts w:ascii="Times New Roman" w:eastAsia="Times New Roman" w:hAnsi="Times New Roman"/>
          <w:lang w:eastAsia="pl-PL"/>
        </w:rPr>
      </w:pPr>
      <w:r w:rsidRPr="001E72D2">
        <w:rPr>
          <w:rFonts w:ascii="Times New Roman" w:eastAsia="Times New Roman" w:hAnsi="Times New Roman"/>
          <w:lang w:eastAsia="pl-PL"/>
        </w:rPr>
        <w:t xml:space="preserve">Postępowanie o udzielenie zamówienia prowadzone jest jako zamówienie o wartości </w:t>
      </w:r>
      <w:r w:rsidRPr="001E72D2">
        <w:rPr>
          <w:rFonts w:ascii="Times New Roman" w:hAnsi="Times New Roman"/>
          <w:b/>
          <w:bCs/>
        </w:rPr>
        <w:t xml:space="preserve">poniżej 130 000 złotych </w:t>
      </w:r>
      <w:r w:rsidRPr="001E72D2">
        <w:rPr>
          <w:rFonts w:ascii="Times New Roman" w:eastAsia="Times New Roman" w:hAnsi="Times New Roman"/>
          <w:lang w:eastAsia="pl-PL"/>
        </w:rPr>
        <w:t>na podstawie</w:t>
      </w:r>
      <w:r>
        <w:rPr>
          <w:rFonts w:ascii="Times New Roman" w:eastAsia="Times New Roman" w:hAnsi="Times New Roman"/>
          <w:lang w:eastAsia="pl-PL"/>
        </w:rPr>
        <w:t xml:space="preserve"> </w:t>
      </w:r>
      <w:r w:rsidRPr="001E72D2">
        <w:rPr>
          <w:rFonts w:ascii="Times New Roman" w:eastAsia="Times New Roman" w:hAnsi="Times New Roman"/>
          <w:lang w:eastAsia="pl-PL"/>
        </w:rPr>
        <w:t>ustawy z dnia 11 września 2019 r. Prawo zamówień publicznych (Dz.U. z 2019 r., poz.  2019 z późn. zm.)</w:t>
      </w:r>
    </w:p>
    <w:p w:rsidR="00B55B87" w:rsidRDefault="00B55B87" w:rsidP="00B55B87">
      <w:pPr>
        <w:keepNext/>
        <w:spacing w:after="0" w:line="240" w:lineRule="auto"/>
        <w:jc w:val="both"/>
        <w:rPr>
          <w:rFonts w:ascii="Times New Roman" w:eastAsia="Times New Roman" w:hAnsi="Times New Roman"/>
          <w:lang w:eastAsia="pl-PL"/>
        </w:rPr>
      </w:pPr>
      <w:r>
        <w:rPr>
          <w:rFonts w:ascii="Times New Roman" w:eastAsia="Times New Roman" w:hAnsi="Times New Roman"/>
          <w:lang w:eastAsia="pl-PL"/>
        </w:rPr>
        <w:t xml:space="preserve"> </w:t>
      </w:r>
    </w:p>
    <w:p w:rsidR="00B55B87" w:rsidRPr="001E72D2" w:rsidRDefault="00B55B87" w:rsidP="00B55B87">
      <w:pPr>
        <w:keepNext/>
        <w:spacing w:after="0" w:line="240" w:lineRule="auto"/>
        <w:jc w:val="both"/>
        <w:rPr>
          <w:rFonts w:ascii="Times New Roman" w:hAnsi="Times New Roman"/>
        </w:rPr>
      </w:pPr>
      <w:r w:rsidRPr="001E72D2">
        <w:rPr>
          <w:rFonts w:ascii="Times New Roman" w:eastAsia="Times New Roman" w:hAnsi="Times New Roman"/>
          <w:lang w:eastAsia="pl-PL"/>
        </w:rPr>
        <w:t xml:space="preserve">Przedmiotem zamówienia są </w:t>
      </w:r>
      <w:r w:rsidRPr="001E72D2">
        <w:rPr>
          <w:rFonts w:ascii="Times New Roman" w:eastAsia="Times New Roman" w:hAnsi="Times New Roman"/>
          <w:i/>
          <w:lang w:eastAsia="pl-PL"/>
        </w:rPr>
        <w:t>dostawy/</w:t>
      </w:r>
      <w:r w:rsidRPr="001E72D2">
        <w:rPr>
          <w:rFonts w:ascii="Times New Roman" w:eastAsia="Times New Roman" w:hAnsi="Times New Roman"/>
          <w:b/>
          <w:i/>
          <w:u w:val="single"/>
          <w:lang w:eastAsia="pl-PL"/>
        </w:rPr>
        <w:t>usługi</w:t>
      </w:r>
      <w:r w:rsidRPr="001E72D2">
        <w:rPr>
          <w:rFonts w:ascii="Times New Roman" w:eastAsia="Times New Roman" w:hAnsi="Times New Roman"/>
          <w:i/>
          <w:lang w:eastAsia="pl-PL"/>
        </w:rPr>
        <w:t>/roboty budowlane</w:t>
      </w:r>
      <w:r w:rsidRPr="001E72D2">
        <w:rPr>
          <w:rFonts w:ascii="Times New Roman" w:eastAsia="Times New Roman" w:hAnsi="Times New Roman"/>
          <w:lang w:eastAsia="pl-PL"/>
        </w:rPr>
        <w:t xml:space="preserve">. </w:t>
      </w:r>
    </w:p>
    <w:p w:rsidR="00B55B87" w:rsidRPr="001E72D2" w:rsidRDefault="00B55B87" w:rsidP="00B55B87">
      <w:pPr>
        <w:spacing w:after="0" w:line="240" w:lineRule="auto"/>
        <w:ind w:left="360"/>
        <w:jc w:val="both"/>
        <w:rPr>
          <w:rFonts w:ascii="Times New Roman" w:eastAsia="Times New Roman" w:hAnsi="Times New Roman"/>
          <w:lang w:eastAsia="pl-PL"/>
        </w:rPr>
      </w:pPr>
    </w:p>
    <w:p w:rsidR="00B55B87" w:rsidRPr="001E72D2" w:rsidRDefault="00B55B87" w:rsidP="00B55B87">
      <w:pPr>
        <w:numPr>
          <w:ilvl w:val="0"/>
          <w:numId w:val="1"/>
        </w:numPr>
        <w:spacing w:after="0" w:line="240" w:lineRule="auto"/>
        <w:jc w:val="both"/>
        <w:rPr>
          <w:rFonts w:ascii="Times New Roman" w:hAnsi="Times New Roman"/>
        </w:rPr>
      </w:pPr>
      <w:r w:rsidRPr="001E72D2">
        <w:rPr>
          <w:rFonts w:ascii="Times New Roman" w:hAnsi="Times New Roman"/>
          <w:b/>
        </w:rPr>
        <w:t>OPIS PRZEDMIOTU ZAMÓWIENIA</w:t>
      </w:r>
    </w:p>
    <w:p w:rsidR="00B55B87" w:rsidRPr="001E72D2" w:rsidRDefault="00B55B87" w:rsidP="00B55B87">
      <w:pPr>
        <w:autoSpaceDE w:val="0"/>
        <w:autoSpaceDN w:val="0"/>
        <w:adjustRightInd w:val="0"/>
        <w:rPr>
          <w:rFonts w:ascii="Times New Roman" w:hAnsi="Times New Roman"/>
          <w:b/>
          <w:lang w:eastAsia="en-US"/>
        </w:rPr>
      </w:pPr>
      <w:r w:rsidRPr="001E72D2">
        <w:rPr>
          <w:rFonts w:ascii="Times New Roman" w:hAnsi="Times New Roman"/>
          <w:b/>
          <w:lang w:eastAsia="en-US"/>
        </w:rPr>
        <w:t>I. Wymagania ogólne</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Przedmiotem zamówienia jest Kompleksowa obsługa serwisowa drukarek i urządzeń wielofunkcyjnych eksploatowanych w Centrum Opieki Medycznej w Jarosławiu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w celu zapewnienia terminowych dostaw materiałów eksploatacyjnych, serwisu urządzeń drukujących oraz ich dzierżawy. Ponadto jednym z elementów zamówienia jest dostawa systemu przez potencjalnego Wykonawcę, który ma za zadanie monitorować proces druku. Za pośrednictwem dostarczonego systemu Jednostka będzie mogła zarządzać dostawami materiałów eksploatacyjnych, naprawą urządzeń drukujących oraz ich serwisem.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Zapewnienie ciągłości pracy urządzeń drukujących, w tym ich naprawy, konserwacje i przeglądy.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Udostępnienie i prowadzenie przez Wykonawcę, w oparciu o jego serwery, serwisu umożliwiającego: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zdalne monitorowanie stanu zużycia materiałów eksploatacyjnych dla poszczególnych urządzeń drukujących (w zależności od technologii urządzenia) z  wykorzystaniem oprogramowania (agentów) zainstalowanego u Zamawiającego, na które Wykonawca udziela Zamawiającemu prawa użytkowania – podsystem monitorowania;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raportowanie ilości wydruków dla poszczególnych urządzeń drukujących – podsystem raportowy na wszystkich urządzeniach Zamawiającego.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Zapewnienie Zamawiającemu poprzez przeglądarkę www dostępu do serwisu Wykonawcy umożliwiającego podgląd monitorowanych urządzeń oraz generowanych raportów;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Śledzenie i analizowanie przez Wykonawcę stanów zużycia materiałów eksploatacyjnych  urządzeń drukujących Zamawiającego (w zależności od technologii urządzenia) oraz na tej podstawie płynną ich dostawę (z wyjątkiem papieru).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Odbiór zużytych materiałów eksploatacyjnych od Zamawiającego powinien nastąpić bezpośrednio w momencie dostawy nowego materiału eksploatacyjnego. Zamawiający  przygotuje paczki ze zużytym materiałem eksploatacyjnym dla kuriera.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Materiały eksploatacyjne, serwis i części do urządzeń drukujących zamawiane będą przez Zamawiającego w dedykowanym systemie, który dostarczy Wykonawca w zamian za comiesięczną opłatę:</w:t>
      </w:r>
    </w:p>
    <w:p w:rsidR="005162C9" w:rsidRPr="005162C9" w:rsidRDefault="005162C9" w:rsidP="005162C9">
      <w:pPr>
        <w:tabs>
          <w:tab w:val="left" w:pos="1134"/>
        </w:tabs>
        <w:spacing w:after="0" w:line="240" w:lineRule="auto"/>
        <w:jc w:val="both"/>
        <w:rPr>
          <w:rFonts w:ascii="Times New Roman" w:hAnsi="Times New Roman"/>
        </w:rPr>
      </w:pPr>
      <w:r w:rsidRPr="005162C9">
        <w:rPr>
          <w:rFonts w:ascii="Times New Roman" w:hAnsi="Times New Roman"/>
        </w:rPr>
        <w:t>- uwzględniającą koszt wydruku jednej strony A4 podzieloną na kopię monochromatyczną i kolorową;</w:t>
      </w:r>
    </w:p>
    <w:p w:rsidR="005162C9" w:rsidRPr="005162C9" w:rsidRDefault="005162C9" w:rsidP="005162C9">
      <w:pPr>
        <w:tabs>
          <w:tab w:val="left" w:pos="1134"/>
        </w:tabs>
        <w:spacing w:after="0" w:line="240" w:lineRule="auto"/>
        <w:jc w:val="both"/>
        <w:rPr>
          <w:rFonts w:ascii="Times New Roman" w:hAnsi="Times New Roman"/>
        </w:rPr>
      </w:pPr>
      <w:r w:rsidRPr="005162C9">
        <w:rPr>
          <w:rFonts w:ascii="Times New Roman" w:hAnsi="Times New Roman"/>
        </w:rPr>
        <w:t xml:space="preserve">- wykonawca najpóźniej do dnia 3 każdego miesiąca dostarczy raport który będzie zawierał następujące informacje: sposób rozliczania, urządzenia, typ połączenia, numer seryjny, adres MAC, producent, model, adres początkowy, mono początkowe, mono końcowe, kolor początkowe, kolor końcowe, liczba wydruków z danego obszaru czasu wybieranego ręcznie, wskazanie licznika za </w:t>
      </w:r>
      <w:r w:rsidRPr="005162C9">
        <w:rPr>
          <w:rFonts w:ascii="Times New Roman" w:hAnsi="Times New Roman"/>
        </w:rPr>
        <w:lastRenderedPageBreak/>
        <w:t xml:space="preserve">miesiąc wydrukowany, obliczaną na podstawie ilości wykonanych wydruków raportowanych do serwisu Wykonawcy.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Wdrożenie automatycznego zamawiania materiałów eksploatacyjnych, serwisu, wymiany urządzeń oparte o system CRM:</w:t>
      </w:r>
    </w:p>
    <w:p w:rsidR="005162C9" w:rsidRPr="005162C9" w:rsidRDefault="005162C9" w:rsidP="005162C9">
      <w:pPr>
        <w:tabs>
          <w:tab w:val="left" w:pos="1134"/>
        </w:tabs>
        <w:spacing w:after="0" w:line="240" w:lineRule="auto"/>
        <w:jc w:val="both"/>
        <w:rPr>
          <w:rFonts w:ascii="Times New Roman" w:hAnsi="Times New Roman"/>
        </w:rPr>
      </w:pPr>
      <w:r w:rsidRPr="005162C9">
        <w:rPr>
          <w:rFonts w:ascii="Times New Roman" w:hAnsi="Times New Roman"/>
        </w:rPr>
        <w:t>- System pozwala użytkownikowi z uprawnieniami otworzyć nowe zgłoszenie. Formularz nowego zgłoszenia musi zawierać informacje o lokalizacji szpitala, budynku, jednostce organizacyjnej szpitala, pokoju/gabinecie, drukarce, rodzaju zgłoszenia i komentarzu wraz z opisem.</w:t>
      </w:r>
    </w:p>
    <w:p w:rsidR="005162C9" w:rsidRPr="005162C9" w:rsidRDefault="005162C9" w:rsidP="005162C9">
      <w:pPr>
        <w:tabs>
          <w:tab w:val="left" w:pos="1134"/>
        </w:tabs>
        <w:spacing w:after="0" w:line="240" w:lineRule="auto"/>
        <w:jc w:val="both"/>
        <w:rPr>
          <w:rFonts w:ascii="Times New Roman" w:hAnsi="Times New Roman"/>
        </w:rPr>
      </w:pPr>
      <w:r w:rsidRPr="005162C9">
        <w:rPr>
          <w:rFonts w:ascii="Times New Roman" w:hAnsi="Times New Roman"/>
        </w:rPr>
        <w:t>- System umożliwi wprowadzenie rodzaju zgłoszenia: zamów serwis, zamów toner, wymień sprzęt. Nowo utworzone zgłoszenie otrzyma status „Nowe” i automatycznie zostanie dostarczone do serwisanta, który będzie je realizował. Serwisant realizujący zlecenie musi podać dzień, godzinę oraz dane kontaktowe.</w:t>
      </w:r>
    </w:p>
    <w:p w:rsidR="005162C9" w:rsidRPr="005162C9" w:rsidRDefault="005162C9" w:rsidP="005162C9">
      <w:pPr>
        <w:tabs>
          <w:tab w:val="left" w:pos="1134"/>
        </w:tabs>
        <w:spacing w:after="0" w:line="240" w:lineRule="auto"/>
        <w:jc w:val="both"/>
        <w:rPr>
          <w:rFonts w:ascii="Times New Roman" w:hAnsi="Times New Roman"/>
        </w:rPr>
      </w:pPr>
      <w:r w:rsidRPr="005162C9">
        <w:rPr>
          <w:rFonts w:ascii="Times New Roman" w:hAnsi="Times New Roman"/>
        </w:rPr>
        <w:t>- CRM musi mieć możliwość archiwalnego przechowywania wszystkich zgłoszeń i możliwości ich pobrania w formacie PDF. System musi umożliwiać generowanie raportów wszystkich zgłoszeń do pliku xlsx.</w:t>
      </w:r>
    </w:p>
    <w:p w:rsidR="005162C9" w:rsidRPr="005162C9" w:rsidRDefault="005162C9" w:rsidP="005162C9">
      <w:pPr>
        <w:tabs>
          <w:tab w:val="left" w:pos="1134"/>
        </w:tabs>
        <w:spacing w:after="0" w:line="240" w:lineRule="auto"/>
        <w:jc w:val="both"/>
        <w:rPr>
          <w:rFonts w:ascii="Times New Roman" w:hAnsi="Times New Roman"/>
        </w:rPr>
      </w:pPr>
      <w:r w:rsidRPr="005162C9">
        <w:rPr>
          <w:rFonts w:ascii="Times New Roman" w:hAnsi="Times New Roman"/>
        </w:rPr>
        <w:t>- CRM musi posiadać wszystkie funkcjonalności do składania zamówień poprzez przeglądarkę w smartfonie.</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Szacowana ilość stron A4 wydruku w ramach realizacji przedmiotu zamówienia</w:t>
      </w:r>
      <w:r w:rsidRPr="003538C6">
        <w:rPr>
          <w:rFonts w:ascii="Times New Roman" w:hAnsi="Times New Roman"/>
        </w:rPr>
        <w:t xml:space="preserve">: </w:t>
      </w:r>
      <w:r w:rsidR="000C11E2" w:rsidRPr="003538C6">
        <w:rPr>
          <w:rFonts w:ascii="Times New Roman" w:hAnsi="Times New Roman"/>
        </w:rPr>
        <w:t>300</w:t>
      </w:r>
      <w:r w:rsidRPr="003538C6">
        <w:rPr>
          <w:rFonts w:ascii="Times New Roman" w:hAnsi="Times New Roman"/>
        </w:rPr>
        <w:t>0</w:t>
      </w:r>
      <w:r w:rsidR="000C11E2" w:rsidRPr="003538C6">
        <w:rPr>
          <w:rFonts w:ascii="Times New Roman" w:hAnsi="Times New Roman"/>
        </w:rPr>
        <w:t xml:space="preserve"> </w:t>
      </w:r>
      <w:r w:rsidRPr="003538C6">
        <w:rPr>
          <w:rFonts w:ascii="Times New Roman" w:hAnsi="Times New Roman"/>
        </w:rPr>
        <w:t>0000</w:t>
      </w:r>
      <w:r w:rsidRPr="005162C9">
        <w:rPr>
          <w:rFonts w:ascii="Times New Roman" w:hAnsi="Times New Roman"/>
        </w:rPr>
        <w:t xml:space="preserve"> szt.  – wydruki monochromatyczne oraz </w:t>
      </w:r>
      <w:r w:rsidR="000C11E2" w:rsidRPr="003538C6">
        <w:rPr>
          <w:rFonts w:ascii="Times New Roman" w:hAnsi="Times New Roman"/>
        </w:rPr>
        <w:t>30</w:t>
      </w:r>
      <w:r w:rsidRPr="003538C6">
        <w:rPr>
          <w:rFonts w:ascii="Times New Roman" w:hAnsi="Times New Roman"/>
        </w:rPr>
        <w:t xml:space="preserve">00 szt. </w:t>
      </w:r>
      <w:r w:rsidRPr="005162C9">
        <w:rPr>
          <w:rFonts w:ascii="Times New Roman" w:hAnsi="Times New Roman"/>
        </w:rPr>
        <w:t>– wydruki kolorowe. Podane liczby  to dane szacunkowe potrzebne do obliczenia wartości zamówienia.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Wdrożenie i uruchomienie systemu musi nastąpić w terminie nie dłuższym niż 7 dni roboczych od dnia podpisania umowy.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Przedmiotem zamówienia objęte będą posiadane przez Zamawiającego urządzenia drukujące, nabywane przez Zamawiającego w ramach tworzenia nowych stanowisk oraz urządzenia użyczone przez Wykonawcę.</w:t>
      </w:r>
    </w:p>
    <w:p w:rsidR="005162C9" w:rsidRPr="00823C1D" w:rsidRDefault="005162C9" w:rsidP="005162C9">
      <w:pPr>
        <w:tabs>
          <w:tab w:val="left" w:pos="1950"/>
        </w:tabs>
        <w:spacing w:after="0" w:line="240" w:lineRule="auto"/>
        <w:jc w:val="both"/>
        <w:rPr>
          <w:rFonts w:ascii="Times New Roman" w:hAnsi="Times New Roman"/>
        </w:rPr>
      </w:pPr>
      <w:r w:rsidRPr="00823C1D">
        <w:rPr>
          <w:rFonts w:ascii="Times New Roman" w:hAnsi="Times New Roman"/>
        </w:rPr>
        <w:t>Wykonawca musi zapewnić</w:t>
      </w:r>
      <w:r w:rsidR="000C11E2" w:rsidRPr="00823C1D">
        <w:rPr>
          <w:rFonts w:ascii="Times New Roman" w:hAnsi="Times New Roman"/>
        </w:rPr>
        <w:t xml:space="preserve"> możliwość użyczenia dodatkowo 10</w:t>
      </w:r>
      <w:r w:rsidRPr="00823C1D">
        <w:rPr>
          <w:rFonts w:ascii="Times New Roman" w:hAnsi="Times New Roman"/>
        </w:rPr>
        <w:t>0 następujących typów urządzeń zgodnie</w:t>
      </w:r>
      <w:r w:rsidR="00A70370">
        <w:rPr>
          <w:rFonts w:ascii="Times New Roman" w:hAnsi="Times New Roman"/>
        </w:rPr>
        <w:t xml:space="preserve"> ze specyfikacją (Załącznik nr 3</w:t>
      </w:r>
      <w:r w:rsidRPr="00823C1D">
        <w:rPr>
          <w:rFonts w:ascii="Times New Roman" w:hAnsi="Times New Roman"/>
        </w:rPr>
        <w:t>) z licznikiem wydrukowanych stron maksymalnie do 15000 wydruków :</w:t>
      </w:r>
    </w:p>
    <w:p w:rsidR="005162C9" w:rsidRPr="00823C1D" w:rsidRDefault="005162C9" w:rsidP="005162C9">
      <w:pPr>
        <w:tabs>
          <w:tab w:val="left" w:pos="1950"/>
        </w:tabs>
        <w:spacing w:after="0" w:line="240" w:lineRule="auto"/>
        <w:jc w:val="both"/>
        <w:rPr>
          <w:rFonts w:ascii="Times New Roman" w:hAnsi="Times New Roman"/>
        </w:rPr>
      </w:pPr>
      <w:r w:rsidRPr="00823C1D">
        <w:rPr>
          <w:rFonts w:ascii="Times New Roman" w:hAnsi="Times New Roman"/>
        </w:rPr>
        <w:t>- drukarka laserowa A 4 (TYP 1), monochromatyczna, dupleksowa z dwoma podajnikami umożliwiającymi automatyczny wybór podajnika w zależności od formatu wydruku.(ilość 80);</w:t>
      </w:r>
    </w:p>
    <w:p w:rsidR="005162C9" w:rsidRPr="00823C1D" w:rsidRDefault="005162C9" w:rsidP="005162C9">
      <w:pPr>
        <w:tabs>
          <w:tab w:val="left" w:pos="1950"/>
        </w:tabs>
        <w:spacing w:after="0" w:line="240" w:lineRule="auto"/>
        <w:jc w:val="both"/>
        <w:rPr>
          <w:rFonts w:ascii="Times New Roman" w:hAnsi="Times New Roman"/>
        </w:rPr>
      </w:pPr>
      <w:r w:rsidRPr="00823C1D">
        <w:rPr>
          <w:rFonts w:ascii="Times New Roman" w:hAnsi="Times New Roman"/>
        </w:rPr>
        <w:t>- urządzenie wielofunkcyjne monochromatyczne A4(TYP 2) (drukarka, kopiarka, skaner, fax), laserowe, z dupleksem, z dwoma podajnikami umożliwiającymi automatyczny wybór podajnika w zależności od formatu wydruku, skaner automatyczny dupleksowy z możliwością skanowania z oprogram</w:t>
      </w:r>
      <w:r w:rsidR="000C11E2" w:rsidRPr="00823C1D">
        <w:rPr>
          <w:rFonts w:ascii="Times New Roman" w:hAnsi="Times New Roman"/>
        </w:rPr>
        <w:t xml:space="preserve">owania na komputerze </w:t>
      </w:r>
      <w:r w:rsidRPr="00823C1D">
        <w:rPr>
          <w:rFonts w:ascii="Times New Roman" w:hAnsi="Times New Roman"/>
        </w:rPr>
        <w:t>;</w:t>
      </w:r>
    </w:p>
    <w:p w:rsidR="005162C9" w:rsidRPr="00823C1D" w:rsidRDefault="005162C9" w:rsidP="005162C9">
      <w:pPr>
        <w:tabs>
          <w:tab w:val="left" w:pos="1950"/>
        </w:tabs>
        <w:spacing w:after="0" w:line="240" w:lineRule="auto"/>
        <w:jc w:val="both"/>
        <w:rPr>
          <w:rFonts w:ascii="Times New Roman" w:hAnsi="Times New Roman"/>
        </w:rPr>
      </w:pPr>
      <w:r w:rsidRPr="00823C1D">
        <w:rPr>
          <w:rFonts w:ascii="Times New Roman" w:hAnsi="Times New Roman"/>
        </w:rPr>
        <w:t>- urządzenie wielofunkcyjne monochromatyczne formatu A3 (TYP 3) (drukarka, kopiarka, skaner (z możliwością skanowani z oprogramowania na komputerze), fax),laserowe, z dupleksem, z minimum trzema podajnikami umożliwiającymi automatyczny wybór podajnika w zależności od formatu wydruku, skaner automatyczny dupleksowy z możliwością skanowania z oprogra</w:t>
      </w:r>
      <w:r w:rsidR="00823C1D" w:rsidRPr="00823C1D">
        <w:rPr>
          <w:rFonts w:ascii="Times New Roman" w:hAnsi="Times New Roman"/>
        </w:rPr>
        <w:t>mowania na komputerze</w:t>
      </w:r>
      <w:r w:rsidRPr="00823C1D">
        <w:rPr>
          <w:rFonts w:ascii="Times New Roman" w:hAnsi="Times New Roman"/>
        </w:rPr>
        <w:t>;</w:t>
      </w:r>
    </w:p>
    <w:p w:rsidR="005162C9" w:rsidRPr="00823C1D" w:rsidRDefault="005162C9" w:rsidP="005162C9">
      <w:pPr>
        <w:tabs>
          <w:tab w:val="left" w:pos="1950"/>
        </w:tabs>
        <w:spacing w:after="0" w:line="240" w:lineRule="auto"/>
        <w:jc w:val="both"/>
        <w:rPr>
          <w:rFonts w:ascii="Times New Roman" w:hAnsi="Times New Roman"/>
        </w:rPr>
      </w:pPr>
      <w:r w:rsidRPr="00823C1D">
        <w:rPr>
          <w:rFonts w:ascii="Times New Roman" w:hAnsi="Times New Roman"/>
        </w:rPr>
        <w:t>- urządzenie wielofunkcyjne kolor formatu A 4 (TYP 4) (drukarka, kopiarka, skaner, fax), z dupleksem, z minimum dwoma podajnikami umożliwiającymi automatyczny wybór podajnika w zależności od formatu wydruku, skaner automatyczny dupleksowy z możliwością skanowania z oprogra</w:t>
      </w:r>
      <w:r w:rsidR="000C11E2" w:rsidRPr="00823C1D">
        <w:rPr>
          <w:rFonts w:ascii="Times New Roman" w:hAnsi="Times New Roman"/>
        </w:rPr>
        <w:t>mowania na komputerze;</w:t>
      </w:r>
      <w:r w:rsidRPr="00823C1D">
        <w:rPr>
          <w:rFonts w:ascii="Times New Roman" w:hAnsi="Times New Roman"/>
        </w:rPr>
        <w:t>;</w:t>
      </w:r>
    </w:p>
    <w:p w:rsidR="005162C9" w:rsidRPr="00823C1D" w:rsidRDefault="005162C9" w:rsidP="005162C9">
      <w:pPr>
        <w:tabs>
          <w:tab w:val="left" w:pos="1950"/>
        </w:tabs>
        <w:spacing w:after="0" w:line="240" w:lineRule="auto"/>
        <w:jc w:val="both"/>
        <w:rPr>
          <w:rFonts w:ascii="Times New Roman" w:hAnsi="Times New Roman"/>
        </w:rPr>
      </w:pPr>
      <w:r w:rsidRPr="00823C1D">
        <w:rPr>
          <w:rFonts w:ascii="Times New Roman" w:hAnsi="Times New Roman"/>
        </w:rPr>
        <w:t>Zamawiający dopuszcza wymianę dotychczas działającego systemu/usługi Wykonawca zapewnia w ciągu 2 dni roboczych dostawę oraz podłączenie urządzeń na wymianę za obecnie działające w usłudze dzierżawy.</w:t>
      </w:r>
    </w:p>
    <w:p w:rsidR="005162C9" w:rsidRPr="00823C1D" w:rsidRDefault="005162C9" w:rsidP="005162C9">
      <w:pPr>
        <w:tabs>
          <w:tab w:val="left" w:pos="1950"/>
        </w:tabs>
        <w:spacing w:after="0" w:line="240" w:lineRule="auto"/>
        <w:jc w:val="both"/>
        <w:rPr>
          <w:rFonts w:ascii="Times New Roman" w:hAnsi="Times New Roman"/>
        </w:rPr>
      </w:pPr>
      <w:r w:rsidRPr="00823C1D">
        <w:rPr>
          <w:rFonts w:ascii="Times New Roman" w:hAnsi="Times New Roman"/>
        </w:rPr>
        <w:t>- drukarka laserowa A4, monochromatyczna, dupleksowa z dwoma podajnikami umożliwiającymi automatyczny wybór podajnika w zależnoś</w:t>
      </w:r>
      <w:r w:rsidR="000C11E2" w:rsidRPr="00823C1D">
        <w:rPr>
          <w:rFonts w:ascii="Times New Roman" w:hAnsi="Times New Roman"/>
        </w:rPr>
        <w:t>ci od formatu wydruku.</w:t>
      </w:r>
      <w:r w:rsidRPr="00823C1D">
        <w:rPr>
          <w:rFonts w:ascii="Times New Roman" w:hAnsi="Times New Roman"/>
        </w:rPr>
        <w:t>;</w:t>
      </w:r>
    </w:p>
    <w:p w:rsidR="005162C9" w:rsidRPr="00823C1D" w:rsidRDefault="005162C9" w:rsidP="005162C9">
      <w:pPr>
        <w:tabs>
          <w:tab w:val="left" w:pos="1950"/>
        </w:tabs>
        <w:spacing w:after="0" w:line="240" w:lineRule="auto"/>
        <w:jc w:val="both"/>
        <w:rPr>
          <w:rFonts w:ascii="Times New Roman" w:hAnsi="Times New Roman"/>
        </w:rPr>
      </w:pPr>
      <w:r w:rsidRPr="00823C1D">
        <w:rPr>
          <w:rFonts w:ascii="Times New Roman" w:hAnsi="Times New Roman"/>
        </w:rPr>
        <w:t>- urządzenie wielofunkcyjne monochromatyczne A4 (drukarka, kopiarka, skaner, fax), laserowe, z dupleksem, z dwoma podajnikami umożliwiającymi automatyczny wybór podajnika w zależności od formatu wydruku, skaner automatyczny dupleksowy z możliwością skanowania z oprogramowania na komputerze</w:t>
      </w:r>
      <w:r w:rsidR="000C11E2" w:rsidRPr="00823C1D">
        <w:rPr>
          <w:rFonts w:ascii="Times New Roman" w:hAnsi="Times New Roman"/>
        </w:rPr>
        <w:t xml:space="preserve"> </w:t>
      </w:r>
      <w:r w:rsidRPr="00823C1D">
        <w:rPr>
          <w:rFonts w:ascii="Times New Roman" w:hAnsi="Times New Roman"/>
        </w:rPr>
        <w:t>;</w:t>
      </w:r>
    </w:p>
    <w:p w:rsidR="005162C9" w:rsidRPr="005162C9" w:rsidRDefault="005162C9" w:rsidP="005162C9">
      <w:pPr>
        <w:tabs>
          <w:tab w:val="left" w:pos="1950"/>
        </w:tabs>
        <w:spacing w:after="0" w:line="240" w:lineRule="auto"/>
        <w:jc w:val="both"/>
        <w:rPr>
          <w:rFonts w:ascii="Times New Roman" w:hAnsi="Times New Roman"/>
        </w:rPr>
      </w:pPr>
      <w:r w:rsidRPr="00823C1D">
        <w:rPr>
          <w:rFonts w:ascii="Times New Roman" w:hAnsi="Times New Roman"/>
        </w:rPr>
        <w:t>- urządzenie wielofunkcyjne monochromatyczne formatu A3 (drukarka, kopiarka, skaner (z możliwością skanowani z oprogramowania na komputerze), fax),laserowe, z dupleksem, z minimum trzema podajnikami umożliwiającymi automatyczny wybór podajnika w zależności od formatu</w:t>
      </w:r>
      <w:r w:rsidRPr="005162C9">
        <w:rPr>
          <w:rFonts w:ascii="Times New Roman" w:hAnsi="Times New Roman"/>
        </w:rPr>
        <w:t xml:space="preserve"> </w:t>
      </w:r>
      <w:r w:rsidRPr="005162C9">
        <w:rPr>
          <w:rFonts w:ascii="Times New Roman" w:hAnsi="Times New Roman"/>
        </w:rPr>
        <w:lastRenderedPageBreak/>
        <w:t>wydruku, skaner automatyczny dupleksowy z możliwością skanowania z oprogr</w:t>
      </w:r>
      <w:r w:rsidR="000C11E2">
        <w:rPr>
          <w:rFonts w:ascii="Times New Roman" w:hAnsi="Times New Roman"/>
        </w:rPr>
        <w:t>amowania na komputerze</w:t>
      </w:r>
      <w:r w:rsidRPr="005162C9">
        <w:rPr>
          <w:rFonts w:ascii="Times New Roman" w:hAnsi="Times New Roman"/>
        </w:rPr>
        <w:t>;</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Zamawiający zastrzega sobie możliwość zmiany ilości oraz asortymentu drukarek (poprzez zmniejszenie lub zwiększenie) a także zmianę ich lokalizacji w przypadku zmian organizacyjnych. Zmiana taka nie będzie miała znaczenia dla sposobu obliczania wynagrodzenia. Wszystkie typy urządzeń muszą posiadać sterowniki do systemu wydruku CUPS.</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Zamawiający dopuszcza wymianę urządzeń  będących jego własnością, z zastrzeżeniem, że wymieniony sprzęt pozostaje na stanie jednostki organizacyjnej szpitala, do której został przypisany w ewidencji środków trwałych do 3 dni roboczych.</w:t>
      </w:r>
    </w:p>
    <w:p w:rsidR="00F26E15" w:rsidRDefault="00F26E15" w:rsidP="005162C9">
      <w:pPr>
        <w:tabs>
          <w:tab w:val="left" w:pos="1950"/>
        </w:tabs>
        <w:spacing w:after="0" w:line="240" w:lineRule="auto"/>
        <w:jc w:val="both"/>
        <w:rPr>
          <w:rFonts w:ascii="Times New Roman" w:hAnsi="Times New Roman"/>
        </w:rPr>
      </w:pP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Zamawiający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Kompleksowa obsługa serwisowa będzie obejmować co najmniej 2 konserwację w ciągu 1 roku każdego urządzenia potwierdzone protokołem wykonania usługi serwisowej i podpisanym przez użytkownika danego urządzenia  lub osoby odpowiedzialnej za kontakt z wykonawcą:</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całkowity demontaż drukarki, sprawdzenie drukarki pod względem uszkodzeń mechanicznych;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ocenę (ekspertyzę) stanu technicznego urządzenia;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odkurzanie drukarki z wszelkich nieczystości (toner, pył z papieru i kurz);</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oczyszczenie układu skanowania drukarki mającego bezpośredni wpływ na jakość wydruku;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oczyszczenie układu napędowego drukarki;</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oczyszczenie układu zagrzewania druku (wałek dociskowy oraz grzewczy);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oczyszczenie toru prowadzenia papieru (rolki poboru papieru, rolki wyjścia);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smarowanie elementów układu napędowego oraz innych elementów ruchomych;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wymianę uszkodzonych części;</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montaż oczyszczonych elementów;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sprawdzenie prawidłowości poboru papieru oraz wszystkich podzespołów drukarki;</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oczyszczenie obudowy drukarki;</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wykonanie wydruków próbnych w celu sprawdzenia jakości wykonanej usługi, z zastrzeżeniem, że kopie testowe wykonane podczas przedmiotowego testowania będą odliczane od ogólnej liczby wykonanych wydruków;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wystawienie szczegółowej karty serwisowej, będącej jednocześnie kartą gwarancyjną;</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naprawy  polegające na usuwaniu zgłoszonych przez Zamawiającego awarii urządzeń, wynikłych w czasie eksploatacji, w tym dostawę i wymianę części zamiennych;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dostawę tonerów;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 dojazd i transport do siedziby Zamawiającego i jego jednostek;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wykonanie regulacji urządzeń w celu wykonania kopii należytej (dobrej) jakości;</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dostarczenie urządzenia zastępczego (minimum) tej samej klasy lub wyższej w   przypadku usterki niemożliwej do usunięcia w siedzibie Zamawiającego;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 odbiór i utylizację zużytych części i materiałów eksploatacyjnych.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Czas reakcji serwisowej liczony od dnia telefonicznego lub mailowego zgłoszenia może wynosić maksymalnie jeden dzień roboczy następujący po dniu zgłoszenia.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Czynności serwisowe i związane z dostawą i nadzorem stanów magazynowych materiałów eksploatacyjnych realizowane będą przez dyżurnego wydruku który będzie do dyspozycji Zamawiającego przez 4 godziny dziennie w siedzibie Zamawiającego w miejscu użytkowania drukarki – lub praca zdalnie – w dni robocze, w godzinach pracy Zamawiającego tj. od 7:25 do 15:00.</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Czas naprawy nie może być dłuższy niż 24 godziny od momentu przystąpienia do jej wykonywania, Zamawiający wymaga, aby dostarczone przez Wykonawcę części zamienne, materiały eksploatacyjne były najwyższej jakości i wolne od wad, a ich użycie nie może powodować utraty gwarancji producenta urządzenia, ani też uszkodzeń, awarii eksploatowanego sprzętu. Wykonawca bierze na siebie pełną odpowiedzialność za uszkodzenia sprzętu spowodowane używaniem zaoferowanych materiałów eksploatacyjnych i części zamiennych.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Wykonawca dostarczy do magazynu 3 drukarki zastępcze z interfejsem sieciowym o parametrach równoważnych do drukarek użytkowanych przez Zamawiającego.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Wykonawca ponosi pełną odpowiedzialność za utratę lub uszkodzenia drukarki, powstałe z jego winy w czasie wykonywania napraw i innych czynności serwisowych oraz za dostarczone i wymienione </w:t>
      </w:r>
      <w:r w:rsidRPr="005162C9">
        <w:rPr>
          <w:rFonts w:ascii="Times New Roman" w:hAnsi="Times New Roman"/>
        </w:rPr>
        <w:lastRenderedPageBreak/>
        <w:t>części i materiały eksploatacyjne niezbędne do sprawnego działania urządzenia, w sposób zapewniający ciągłość jego pracy.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W przypadku niemożności dokonania naprawy urządzenia, niezależnego od Wykonawcy (brak możliwości pozyskania części, zaniechanie produkcji, urządzenie niezdatne do dalszej eksploatacji z uwagi na nadmierne zużycie, itp.) Wykonawca przedstawi ekspertyzę techniczną dotyczącą stanu technicznego danego urządzenia celem wycofania sprzętu z eksploatacji i dostarczy urządzenie zastępcze na własny koszt. </w:t>
      </w:r>
    </w:p>
    <w:p w:rsidR="005162C9" w:rsidRPr="005162C9" w:rsidRDefault="005162C9" w:rsidP="005162C9">
      <w:pPr>
        <w:tabs>
          <w:tab w:val="left" w:pos="1950"/>
        </w:tabs>
        <w:spacing w:after="0" w:line="240" w:lineRule="auto"/>
        <w:jc w:val="both"/>
        <w:rPr>
          <w:rFonts w:ascii="Times New Roman" w:hAnsi="Times New Roman"/>
        </w:rPr>
      </w:pPr>
    </w:p>
    <w:p w:rsidR="005162C9" w:rsidRPr="005162C9" w:rsidRDefault="005162C9" w:rsidP="005162C9">
      <w:pPr>
        <w:tabs>
          <w:tab w:val="left" w:pos="1950"/>
        </w:tabs>
        <w:spacing w:after="0" w:line="240" w:lineRule="auto"/>
        <w:jc w:val="both"/>
        <w:rPr>
          <w:rFonts w:ascii="Times New Roman" w:hAnsi="Times New Roman"/>
        </w:rPr>
      </w:pPr>
    </w:p>
    <w:p w:rsidR="005162C9" w:rsidRPr="005162C9" w:rsidRDefault="005162C9" w:rsidP="005162C9">
      <w:pPr>
        <w:tabs>
          <w:tab w:val="left" w:pos="1950"/>
        </w:tabs>
        <w:spacing w:after="0" w:line="240" w:lineRule="auto"/>
        <w:rPr>
          <w:rFonts w:ascii="Times New Roman" w:hAnsi="Times New Roman"/>
          <w:b/>
        </w:rPr>
      </w:pPr>
      <w:r w:rsidRPr="005162C9">
        <w:rPr>
          <w:rFonts w:ascii="Times New Roman" w:hAnsi="Times New Roman"/>
          <w:b/>
        </w:rPr>
        <w:t>SPECYFIKACJA SYSTEMU</w:t>
      </w:r>
    </w:p>
    <w:p w:rsidR="005162C9" w:rsidRPr="005162C9" w:rsidRDefault="005162C9" w:rsidP="005162C9">
      <w:pPr>
        <w:tabs>
          <w:tab w:val="left" w:pos="1950"/>
        </w:tabs>
        <w:spacing w:after="0" w:line="240" w:lineRule="auto"/>
        <w:jc w:val="both"/>
        <w:rPr>
          <w:rFonts w:ascii="Times New Roman" w:hAnsi="Times New Roman"/>
        </w:rPr>
      </w:pP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1.System zarządzania musi zapewniać:</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a ) pełną kontrolę kosztów wydruków dla poszczególnych urządzeń drukujących;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b) pełną kontrolę ilości wydruków (stron) dla poszczególnych urządzeń drukujących;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c) pełną kontrolę stanów materiałów eksploatacyjnych poszczególnych urządzeń drukujących;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d) możliwość kontroli papieru do wydruków;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e) prognozę stanów materiałów eksploatacyjnych w oparciu o historię ilości wydruków;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f) zarządzanie zamówieniami z poziomu panelu administracyjnego we współpracy z minimum 3 dostawcami;</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g) możliwość wygenerowania historii zmiany materiałów eksploatacyjnych z poziomu pojedynczego urządzenia w okresie minimum pełnych 12 miesięcy;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h) możliwość wygenerowania historii ilości wydrukowanych stron z poziomu pojedynczego urządzenia w okresie minimum pełnych 12 miesięcy;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i) możliwość generowania tzw.: ośrodków powstawania kosztów (OPK) poprzez przypisanie wybranego urządzenia Zamawiającego do wskazanej przez niego lokalizacji (komórka organizacyjna, jednostka organizacyjna szpitala);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j) instalacja systemu musi odbywać się za pomocą agenta skanującego poszczególne sieci lub podsieci Zamawiającego;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k) możliwość współpracy z już użytkowanymi przez Zamawiającego urządzeniami, połączonymi za pomocą połączeń LAN oraz USB;</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l) przy instalacji serwerów oraz innej ingerencji w sieć Zamawiającego, agent lub aplikacja serwerowa musi przejść testy penetracyjne w których zostało stwierdzone brak podatności systemu jednocześnie nie będzie przeciwskazań do instalacji oprogramowania. Testy penetracyjne muszą się zakończyć dokumentem potwierdzającym przejście testów oraz brakiem podatności oprogramowania przez Instytucje która nie budzi wątpliwości takie jak: ABW, BS, NASK.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m) System musi działać z uprawnieniami lokal service – Zamawiający nie dopuszcza instalowania oprogramowania które działa z uprawnieniami administratora. Zamawiający zastrzega sobie możliwość przetestowania systemu celem sprawdzenia sytemu pod kątem weryfikacji spełnienia warunków zamówienia.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n) System musi na urządzaniu monitorowanym wskazywać apliklację działającą tle – Zamawiający nie dopuszcza możliwości aby użytkownik nie był poinformowany o fakcie funkcjonowania aplikacji.</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2.możliwość podglądu w czasie rzeczywistym za pomocą przeglądarki www parametrów pracy systemu (tzw. indywidualny panel administracyjny), umożliwiający Zamawiającemu wgląd w jego pracę z poziomu pojedynczej drukarki.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3.Wymagania dotyczące funkcjonalności systemu archiwizacji i podglądu treści wykonywanych wydruków: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a) System musi obsługiwać wiele repozytoriów, do których dostęp musi być zapewniony poprzez jeden centralny punkt – centralny serwer Systemu;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b) System musi zapewnić szyfrowanie informacji przechowywanych w repozytorium przy pomocy pary kluczy, tak aby dostęp do treści był możliwy w trybie komisyjnym – co najmniej udział administratora Systemu i zwierzchnika osoby kontrolowanej.</w:t>
      </w:r>
    </w:p>
    <w:p w:rsidR="005162C9" w:rsidRPr="005162C9" w:rsidRDefault="005162C9" w:rsidP="005162C9">
      <w:pPr>
        <w:tabs>
          <w:tab w:val="left" w:pos="1950"/>
        </w:tabs>
        <w:spacing w:after="0" w:line="240" w:lineRule="auto"/>
        <w:jc w:val="both"/>
        <w:rPr>
          <w:rStyle w:val="normaltextrun"/>
          <w:rFonts w:ascii="Times New Roman" w:hAnsi="Times New Roman"/>
        </w:rPr>
      </w:pPr>
      <w:r w:rsidRPr="005162C9">
        <w:rPr>
          <w:rFonts w:ascii="Times New Roman" w:hAnsi="Times New Roman"/>
        </w:rPr>
        <w:t xml:space="preserve">c) </w:t>
      </w:r>
      <w:r w:rsidRPr="005162C9">
        <w:rPr>
          <w:rStyle w:val="normaltextrun"/>
          <w:rFonts w:ascii="Times New Roman" w:hAnsi="Times New Roman"/>
        </w:rPr>
        <w:t>Sposób licencjonowania na Urządzenie bez ograniczeń ilości użytkowników i liczby dodatkowych serwerów.</w:t>
      </w:r>
    </w:p>
    <w:p w:rsidR="005162C9" w:rsidRPr="005162C9" w:rsidRDefault="005162C9" w:rsidP="005162C9">
      <w:pPr>
        <w:tabs>
          <w:tab w:val="left" w:pos="1950"/>
        </w:tabs>
        <w:spacing w:after="0" w:line="240" w:lineRule="auto"/>
        <w:jc w:val="both"/>
        <w:rPr>
          <w:rStyle w:val="normaltextrun"/>
          <w:rFonts w:ascii="Times New Roman" w:hAnsi="Times New Roman"/>
        </w:rPr>
      </w:pPr>
      <w:r w:rsidRPr="005162C9">
        <w:rPr>
          <w:rStyle w:val="normaltextrun"/>
          <w:rFonts w:ascii="Times New Roman" w:hAnsi="Times New Roman"/>
        </w:rPr>
        <w:t>d) System musi posiadać możliwość nadawania ról użytkownikom, z podziałem na administratora Systemu jak i na użytkownika i osobę obsługującą</w:t>
      </w:r>
    </w:p>
    <w:p w:rsidR="005162C9" w:rsidRPr="005162C9" w:rsidRDefault="005162C9" w:rsidP="005162C9">
      <w:pPr>
        <w:tabs>
          <w:tab w:val="left" w:pos="1950"/>
        </w:tabs>
        <w:spacing w:after="0" w:line="240" w:lineRule="auto"/>
        <w:jc w:val="both"/>
        <w:rPr>
          <w:rStyle w:val="normaltextrun"/>
          <w:rFonts w:ascii="Times New Roman" w:hAnsi="Times New Roman"/>
        </w:rPr>
      </w:pPr>
      <w:r w:rsidRPr="005162C9">
        <w:rPr>
          <w:rStyle w:val="normaltextrun"/>
          <w:rFonts w:ascii="Times New Roman" w:hAnsi="Times New Roman"/>
        </w:rPr>
        <w:lastRenderedPageBreak/>
        <w:t>e) System musi posiadać możliwość wygenerowania lub przesłania informacji o stanie materiałów</w:t>
      </w:r>
    </w:p>
    <w:p w:rsidR="005162C9" w:rsidRPr="005162C9" w:rsidRDefault="005162C9" w:rsidP="005162C9">
      <w:pPr>
        <w:tabs>
          <w:tab w:val="left" w:pos="1950"/>
        </w:tabs>
        <w:spacing w:after="0" w:line="240" w:lineRule="auto"/>
        <w:jc w:val="both"/>
        <w:rPr>
          <w:rStyle w:val="normaltextrun"/>
          <w:rFonts w:ascii="Times New Roman" w:hAnsi="Times New Roman"/>
        </w:rPr>
      </w:pPr>
      <w:r w:rsidRPr="005162C9">
        <w:rPr>
          <w:rStyle w:val="normaltextrun"/>
          <w:rFonts w:ascii="Times New Roman" w:hAnsi="Times New Roman"/>
        </w:rPr>
        <w:t>f) System musi umożliwiać generowanie raportu o stanie urządzeń z informacją o powstałym zdarzeniu, poziomie jego krytyczności, dacie powstania oraz dacie zakończenia z podziałem na urządzenie wraz z możliwością ustawienia harmonogramu dla raportu.</w:t>
      </w:r>
    </w:p>
    <w:p w:rsidR="005162C9" w:rsidRPr="005162C9" w:rsidRDefault="005162C9" w:rsidP="005162C9">
      <w:pPr>
        <w:tabs>
          <w:tab w:val="left" w:pos="1950"/>
        </w:tabs>
        <w:spacing w:after="0" w:line="240" w:lineRule="auto"/>
        <w:jc w:val="both"/>
        <w:rPr>
          <w:rStyle w:val="normaltextrun"/>
          <w:rFonts w:ascii="Times New Roman" w:hAnsi="Times New Roman"/>
        </w:rPr>
      </w:pPr>
      <w:r w:rsidRPr="005162C9">
        <w:rPr>
          <w:rStyle w:val="normaltextrun"/>
          <w:rFonts w:ascii="Times New Roman" w:hAnsi="Times New Roman"/>
        </w:rPr>
        <w:t>g) System musi posiadać funkcjonalność z zakresu gospodarki magazynowej, w tym dostarczenie materiału na magazyn oraz jego wydanie z magazynu.</w:t>
      </w:r>
    </w:p>
    <w:p w:rsidR="005162C9" w:rsidRPr="005162C9" w:rsidRDefault="005162C9" w:rsidP="005162C9">
      <w:pPr>
        <w:tabs>
          <w:tab w:val="left" w:pos="1950"/>
        </w:tabs>
        <w:spacing w:after="0" w:line="240" w:lineRule="auto"/>
        <w:jc w:val="both"/>
        <w:rPr>
          <w:rFonts w:ascii="Times New Roman" w:hAnsi="Times New Roman"/>
        </w:rPr>
      </w:pPr>
      <w:r w:rsidRPr="005162C9">
        <w:rPr>
          <w:rStyle w:val="normaltextrun"/>
          <w:rFonts w:ascii="Times New Roman" w:hAnsi="Times New Roman"/>
        </w:rPr>
        <w:t>h) System musi umożliwiać podłączenie urządzeń minimum sześciu różnych producentów.</w:t>
      </w:r>
    </w:p>
    <w:p w:rsidR="005162C9" w:rsidRPr="005162C9" w:rsidRDefault="005162C9" w:rsidP="005162C9">
      <w:pPr>
        <w:tabs>
          <w:tab w:val="left" w:pos="1950"/>
        </w:tabs>
        <w:spacing w:after="0" w:line="240" w:lineRule="auto"/>
        <w:jc w:val="both"/>
        <w:rPr>
          <w:rFonts w:ascii="Times New Roman" w:hAnsi="Times New Roman"/>
        </w:rPr>
      </w:pP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4. Wymagania dotyczące funkcjonalności systemu monitorowania drukowania: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System musi zapewnić monitorowanie wykonywanych wydruków: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a) na urządzeniach lokalnych podłączanych (niezależnie od rodzaju podłączenia) bezpośrednio do stacji roboczych z systemami MS Windows 2003/2008/2012/Vista/7/8/10;</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b) na urządzeniach podłączonych do serwerów wydruków na platformie MS Windows;</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c) na urządzeniach sieciowych, do których kierowane są wydruki z systemów MS Windows 2003/2008/2012/Vista/7/8/10;</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d) na urządzeniach lokalnych podłączanych (niezależnie od rodzaju podłączenia) bezpośrednio do stacji roboczych z systemami MS Windows 2003/2008/2012/Vista/7/8/10, do których wysyłane są wydruki na współdzielone drukarki w systemach MS Windows;</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e) monitorowanie wydruków w systemach Linux/Unix wykonywanych za pomocą aplikacji systemowej CUPS;</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f) monitorowanie wydruków w systemie Sun Solaris wykonywanych za pomocą aplikacji systemowej LP  metoda A, B, C;</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g) informacje o wszystkich monitorowanych wydrukach muszą być zapisywane w centralnej bazie danych. Zapisywane muszą być co najmniej następujące informacje (jeśli system operacyjny lub analiza monitorowanych wydruków dostarcza takie informacje):</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nazwa drukowanego dokumentu,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data i czas wykonania wydruku,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login osoby wykonującej wydruk,</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format wydruku,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ilość stron drukowanych,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tryb mono / kolor,</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tryb simplex / duplex jeśli dotyczy.</w:t>
      </w:r>
    </w:p>
    <w:p w:rsidR="005162C9" w:rsidRPr="005162C9" w:rsidRDefault="005162C9" w:rsidP="005162C9">
      <w:pPr>
        <w:tabs>
          <w:tab w:val="left" w:pos="1950"/>
        </w:tabs>
        <w:spacing w:after="0" w:line="240" w:lineRule="auto"/>
        <w:jc w:val="both"/>
        <w:rPr>
          <w:rFonts w:ascii="Times New Roman" w:hAnsi="Times New Roman"/>
        </w:rPr>
      </w:pP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5. Wraz z systemem musi zostać dostarczona centralna baza danych, której proces instalacji ma być elementem instalacji części serwerowej proponowanego rozwiązania. Baza danych musi zapewnić obsługę zbiorów przekraczających 2 GB. Ewentualny koszt bazy danych musi zawierać się w cenie serwera i nie wprowadzać w przyszłości dodatkowych kosztów związanych np. z rozszerzeniem monitorowania serwerów wydruków, czy też ilości użytkowników i drukarek lokalnych.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6. System musi zapewnić gromadzenie informacji o wykonywanych wydrukach pomimo czasowego nie funkcjonowania centralnego serwera przechowującego dane lub braku kontaktu z nim. Dane powinny być czasowo przechowywane lokalnie w miejscu ich monitorowania i przesyłane po ponownym połączeniu do centralnego serwera.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7. System musi zapewnić automatyczną aktualizacje modułów służących do lokalnego monitorowania wydruków z poziomu serwera centralnego lub za pomocą własnych wewnętrznych mechanizmów lub narzędzi administracyjnych MS Windows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8. System musi zapewnić automatyczne monitorowanie nowych urządzeń drukujących zainstalowanych na wcześniej monitorowanych stacjach roboczych i serwerach wydruków. W takim przypadki informacja o podłączeniu nowego urządzenia musi być automatycznie przesłana do serwera centralnego, gdzie administrator podejmie decyzje o jej sklasyfikowaniu.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9. System musi umożliwiać tworzenie listy użytkowników, którzy wykonują wydruki na urządzeniach drukujących z możliwością grupowania ich na działy i departamenty o dowolnym poziomie zagłębienia.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10.System musi posiadać funkcje synchronizacji struktury organizacyjnej z domeną NT, strukturą ADS, NDS oraz ogólnie poprzez interfejs LDAP.</w:t>
      </w:r>
    </w:p>
    <w:p w:rsidR="005162C9" w:rsidRPr="005162C9" w:rsidRDefault="005162C9" w:rsidP="005162C9">
      <w:pPr>
        <w:tabs>
          <w:tab w:val="left" w:pos="1950"/>
        </w:tabs>
        <w:spacing w:after="0" w:line="240" w:lineRule="auto"/>
        <w:jc w:val="both"/>
        <w:rPr>
          <w:rFonts w:ascii="Times New Roman" w:hAnsi="Times New Roman"/>
        </w:rPr>
      </w:pP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lastRenderedPageBreak/>
        <w:t>11.System musi umożliwiać przypisanie kilku użytkowników systemowych (loginów) do jednego konta rozliczeniowego w systemie.</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12.System musi umożliwiać tworzenie listy monitorowanych urządzeń drukujących z podaniem lokalizacji – jednej z wymienionych dalej lub na jednym poziomów: lokalizacja, budynek, piętro, obszar, pokój.</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13.System na podstawie informacji przekazywanej przez system operacyjny i na podstawie analizy monitorowanych wydruków musi określać koszty z uwzględnieniem:</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14.Rzeczywistych kosztów papieru w trybie wydruków dwustronnych – pojedynczy koszt papieru dla dwóch stron zadruku.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15.Rzeczywistych kosztów papieru niestandardowego (np.: wyższy koszt papieru firmowego).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16.System musi umożliwiać w momencie generowania wydruku na stacji roboczej przypisywania go do wskazanego projektu, który wcześniej został zdefiniowany na serwerze centralnym, koszt zliczony na projekt nie jest przypisywany do użytkownika, który go wygenerował.</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17.System z poziomu administracyjnego musi umożliwiać anulowanie wydruków poszczególnych osób bez ich trwałego usuwania z bazy danych.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18.System musi umożliwiać w przypadku stacji roboczych MS Windows 2003/XP/Vista/7,8,10 na których użytkownicy nie posiadają unikatowych loginów, autoryzacje wydruków lokalnych za pomocą loginów i haseł przechowywanych w centralnej bazie danych lub w zewnętrznym systemie z interfejsem LDAP.</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19.Systemu musi dostarczać następujące rodzaje raportów: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a) raporty dotyczące użytkowników (z podziałem na koszty i liczbę stron, jednostki organizacyjne, drukarki, tryb wydruku (mono/kolor), format papieru, typ dokumentu; za dowolny okres);</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b) raporty dotyczące jednostek organizacyjnych; (z podziałem na koszty i liczbę stron, drukarki, tryb wydruku (mono/kolor), format papieru, typ dokumentu; za dowolny okres);</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c) raporty dotyczące drukarek(z podziałem na koszty i liczbę stron, tryb wydruku (mono/kolor), format papieru, typ dokumentu; za dowolny okres);</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d) raporty dotyczące trybu wydruku (mono/kolor) i formatu papieru;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e) raporty dotyczące projektów (z podziałem na koszty, liczbę stron, użytkowników, biling projektu).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20.System musi mieć w pełni polski interfejs i dokumentacje użytkownika.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a) część centralna systemu musi być możliwa do instalacji na platformie MS Windows XP Professional, 2000 Serwer/Professional, 2003 Serwer, 2008 Server, 2012 Serwer;</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b)W przypadku możliwości dostarczenia do systemu informacji o wykonywanych kopiach, system musi umożliwiać  przechowywanie informacji o nich w centralnej bazie danych na zasadach takich jak w przypadku wydruków;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c) System musi umożliwiać stworzenie operatorów systemu z uprawnieniami do poszczególnych modułów systemu;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d) System musi dawać możliwość definiowania dostępu dla operatorów wyłącznie do określonych jednostek organizacyjnych;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e) Powinna być zapewniona dowolna skalowalność systemu od ograniczonej (licencją) liczby użytkowników i urządzeń drukujących z możliwością zniesienia tychże ograniczeń i zastosowania licencji otwartej.</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21.Zamawiający jest zwolniony z potrzeby „ręcznego” kontrolowania stanu liczników – nie dopuszcza się możliwości odczytywania liczników urządzeń we własnym zakresie oraz przekazywanie tej informacji Wykonawcy.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22.Dostawa materiałów eksploatacyjnych odbywa się na zlecenie Zamawiającego w zależności od jego potrzeb do magazynu Zamawiającego. Zamawiający będzie zamawiał materiały eksploatacyjne u Wykonawcy w dedykowanym panelu udostępnionym przez stronę WWW.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23.Dostawa zamówionych materiałów eksploatacyjnych oraz wymiana wadliwych zgłoszonych przez Zamawiającego powinna być zrealizowana w kolejnym dniu roboczym, w godzinach pracy Zamawiającego tj. od 7:00 do 15:00, licząc od zgłoszenia zapotrzebowania w dedykowanym panelu.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24.Wykonawca po wdrożeniu systemu u Zamawiającego zobowiązany jest dostarczyć Zamawiającemu wykaz urządzeń drukujących nie kompatybilnych z aplikacją Wykonawcy.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25.W momencie startowego uruchomienia systemu Wykonawca wygeneruje raport początkowy informujący o stanie liczników poszczególnych urządzeń drukujących.</w:t>
      </w:r>
    </w:p>
    <w:p w:rsidR="005162C9" w:rsidRPr="005162C9" w:rsidRDefault="005162C9" w:rsidP="005162C9">
      <w:pPr>
        <w:tabs>
          <w:tab w:val="left" w:pos="1950"/>
        </w:tabs>
        <w:spacing w:after="0" w:line="240" w:lineRule="auto"/>
        <w:jc w:val="both"/>
        <w:rPr>
          <w:rFonts w:ascii="Times New Roman" w:hAnsi="Times New Roman"/>
        </w:rPr>
      </w:pP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lastRenderedPageBreak/>
        <w:t>26.Raport dotyczący stanu zużycia materiałów zużywalnych oraz stopnia realizacji umowy względem jej wartości maksymalnej sporządzany będzie na koniec miesiąca w formie elektronicznej i dołączany do faktury..</w:t>
      </w:r>
    </w:p>
    <w:p w:rsidR="005162C9" w:rsidRPr="005162C9" w:rsidRDefault="005162C9" w:rsidP="005162C9">
      <w:pPr>
        <w:tabs>
          <w:tab w:val="left" w:pos="1950"/>
        </w:tabs>
        <w:spacing w:after="0" w:line="240" w:lineRule="auto"/>
        <w:jc w:val="both"/>
        <w:rPr>
          <w:rFonts w:ascii="Times New Roman" w:hAnsi="Times New Roman"/>
        </w:rPr>
      </w:pPr>
    </w:p>
    <w:p w:rsidR="005162C9" w:rsidRPr="005162C9" w:rsidRDefault="005162C9" w:rsidP="005162C9">
      <w:pPr>
        <w:tabs>
          <w:tab w:val="left" w:pos="1950"/>
        </w:tabs>
        <w:spacing w:after="0" w:line="240" w:lineRule="auto"/>
        <w:jc w:val="both"/>
        <w:rPr>
          <w:rFonts w:ascii="Times New Roman" w:hAnsi="Times New Roman"/>
          <w:b/>
        </w:rPr>
      </w:pPr>
      <w:r w:rsidRPr="005162C9">
        <w:rPr>
          <w:rFonts w:ascii="Times New Roman" w:hAnsi="Times New Roman"/>
          <w:b/>
        </w:rPr>
        <w:t>WYMAGANIA TECHNICZNE DLA SYSTEMU</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1.Możliwość komunikacji agenta z urządzeniem drukującym za pomocą połączeń LAN oraz USB zarówno w środowisku Windows, macOS jak i Linux.</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2.W przypadku konieczności podłączenia do sieci LAN urządzenia drukującego Zamawiającego lub użyczonego od Wykonawcy w miejscu, gdzie nie ma wystarczającej ilości gniazd sieciowych, Wykonawca użyczy nieodpłatnie Zamawiającemu przełącznik sieciowy i / lub printserver.</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3.Zamawiający nie dopuszcza ingerencji Wykonawcy w swoje środowisko sieciowe.</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4.Zakres danych przesyłanych od agentów zainstalowanych u Zamawiającego  do serwera Wykonawcy może obejmować tylko i wyłącznie informacje związane ze stanem pracy urządzeń drukujących. Niedopuszczalne jest przesyłanie jakichkolwiek informacji związanych z treścią wydruków.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5.Komunikacja z serwerami Wykonawcy musi być szyfrowana.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6.Transmisja danych od agentów do serwera musi być szyfrowana jednym ze standardowych algorytmów kryptograficznych (np. DES, 3DES, AES, IDEA, BLOWFISH, TWOFISH, SERPENT).</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7.Przypisanie przez Wykonawcę poszczególnych urządzeń drukujących w podsystemie raportowym do lokalizacji i ośrodków powstawania kosztów zgodnie z wykazem dostarczonym przez Zamawiającego po podpisaniu umowy.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8.System musi zapewniać automatyczne skanowanie sieci komputerowej w celu wykrycia nowych urządzeń.</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9.Podsystemy monitorowania i raportowania powinny zapewniać:</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a) prezentację informacji o urządzeniu drukującym: producent, model, numer seryjny, lokalizacja, ośrodek powstawania kosztów;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b) generowanie raportów dziennych, tygodniowych, miesięcznych wraz z możliwością podziału na format papieru, duplex, simplex oraz wydruk kolorowy i monochromatyczny dla poszczególnych urządzeń Zamawiającego;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c) tworzenie sumarycznego wykresu oraz raportu ilości wydruków z możliwością wyboru zakresu dat (historia);</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d) generowanie raportu miesięcznego ilości i kosztu wydruków (stron) dla każdego urządzenia z agregacją względem ośrodków powstawania kosztów;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e) eksport raportów drukowania do plików CSV;</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f) śledzenie zużycia materiałów eksploatacyjnych w urządzeniach drukujących jak również możliwość zliczania ilości wydrukowanych stron.</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xml:space="preserve">10. System musi dostarczać funkcjonalność zabezpieczenia poufności wydruków poprzez zwalnianie prac po wprowadzeniu przez użytkownika numerycznego kodu pin lub karty zbliżeniowej.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11.Dostęp do panelu systemu musi być realizowany przez przeglądarkę WWW.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12.System musi umożliwiać obsługę SNMP v3.</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13.Nie dopuszcza się instalowania wielu aplikacji. Wszystkie funkcjonalności muszą zostać spełnione przez jeden system zarządzania. Jeden rodzaj agenta musi być odpowiedzialny za skanowanie i komunikację urządzeń USB, LPT i LAN. Nie dopuszcza się możliwości instalacji wielu agentów.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14.Oprogramowanie zliczające musi posiadać możliwość doboru ręcznego min. 15 profili dla urządzeń drukujących połączonych za pomocą połączeń USB.</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15.Oprogramowanie zliczająco-monitorujące musi mieć możliwość odczytu zbieranych informacji z urządzeń drukujących Zamawiającego.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16.System zarządzania musi posiadać funkcjonalność:</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a) obliczenia w czasie rzeczywistym na podstawie zużycia materiałów eksploatacyjnych,  pokrycia strony dla każdej drukarki w całym środowisku bez względu na typ połączenia urządzenia drukującego ze stacją roboczą tj. LPT, USB oraz LAN, oraz  pozwala w czasie rzeczywistym i z zakresem dat wygenerować raport z procentowym pokryciem stron dla każdej drukarki oraz średnim pokryciem dla wszystkich z rozróżnieniem na kopie mono i kolor;</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lastRenderedPageBreak/>
        <w:t xml:space="preserve">b) określania  ceny pojedynczej  kopii z dokładnością do 4 miejsca po przecinku, pozwoli w czasie rzeczywistym i z zakresem dat wygenerować raport z pokryciami stron dla każdej drukarki oraz średnim pokryciem dla wszystkich rozdzielając na kopie mono i kolor lub uśredniając do mono; </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c) Zamawiający musi mieć możliwość wysyłania informacji związanej z zarządzaniem systemem i pracą drukarek do Biura Obsługi Klienta Wykonawcy z poziomu systemu zarządzania drukiem, bez konieczności korzystania z serwerów i domen poczty zewnętrznej;</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d) oprogramowanie musi zapewnić zintegrowany dostęp do panelu serwisowego wskazującego następujące informacje dotyczące napraw urządzeń serwisowanych:</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status naprawy w czasie rzeczywistym;</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dane zgłaszającego;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lokalizację sprzętu drukującego będącego w naprawie (wskazanie miejsca, w którym znajduje się uszkodzone urządzenie u Zamawiającego);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model urządzenia drukującego wraz z numerem seryjnym;</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opis usterki (z możliwością wypełnienia opisu usterki przez Zamawiającego);</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możliwość wyszczególnienia części niezbędnych do naprawy urządzenia drukującego (edytowalny przez Wykonawcę);</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wyszczególnienie kosztów naprawy (edytowalnych przez Wykonawcę);</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opis naprawy urządzenia drukującego (wypełniany przez serwis Wykonawcy);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data zgłoszenia serwisowego (możliwość zgłoszenia akcji serwisowej przez Zamawiającego za pomocą przeglądarki www);</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data przyjęcia zgłoszenia serwisowego (wypełnia serwis Wykonawcy);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data wykonania naprawy (wypełnia serwis Wykonawcy);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data wydania drukarki z serwisu (wypełnia serwis Wykonawcy);</w:t>
      </w:r>
    </w:p>
    <w:p w:rsidR="005162C9" w:rsidRPr="005162C9" w:rsidRDefault="005162C9" w:rsidP="005162C9">
      <w:pPr>
        <w:tabs>
          <w:tab w:val="left" w:pos="1950"/>
        </w:tabs>
        <w:spacing w:after="0" w:line="240" w:lineRule="auto"/>
        <w:jc w:val="both"/>
        <w:rPr>
          <w:rFonts w:ascii="Times New Roman" w:hAnsi="Times New Roman"/>
        </w:rPr>
      </w:pPr>
      <w:r w:rsidRPr="005162C9">
        <w:rPr>
          <w:rFonts w:ascii="Times New Roman" w:hAnsi="Times New Roman"/>
        </w:rPr>
        <w:t>– możliwość dodania załącznika (dodania strony testowej z urządzenia celem określenia awarii, brudnego druku itp.);</w:t>
      </w:r>
    </w:p>
    <w:p w:rsidR="005162C9" w:rsidRPr="005162C9" w:rsidRDefault="005162C9" w:rsidP="005162C9">
      <w:pPr>
        <w:spacing w:after="0" w:line="240" w:lineRule="auto"/>
        <w:jc w:val="both"/>
        <w:rPr>
          <w:rFonts w:ascii="Times New Roman" w:hAnsi="Times New Roman"/>
        </w:rPr>
      </w:pPr>
      <w:r w:rsidRPr="005162C9">
        <w:rPr>
          <w:rFonts w:ascii="Times New Roman" w:hAnsi="Times New Roman"/>
        </w:rPr>
        <w:t>– możliwość dodania załącznika przez serwis urządzeń drukujących (wydruk testowy z urządzenia drukującego świadczący o poprawnym wykonaniu usługi serwisowej).</w:t>
      </w:r>
    </w:p>
    <w:p w:rsidR="005162C9" w:rsidRDefault="005162C9" w:rsidP="005162C9">
      <w:pPr>
        <w:spacing w:after="0" w:line="240" w:lineRule="auto"/>
        <w:ind w:left="360"/>
        <w:jc w:val="both"/>
        <w:rPr>
          <w:rFonts w:ascii="Times New Roman" w:hAnsi="Times New Roman"/>
          <w:b/>
          <w:i/>
        </w:rPr>
      </w:pPr>
    </w:p>
    <w:p w:rsidR="00B55B87" w:rsidRDefault="00B55B87" w:rsidP="005162C9">
      <w:pPr>
        <w:spacing w:after="0" w:line="240" w:lineRule="auto"/>
        <w:ind w:left="360"/>
        <w:jc w:val="both"/>
        <w:rPr>
          <w:rFonts w:ascii="Times New Roman" w:hAnsi="Times New Roman"/>
          <w:b/>
          <w:i/>
        </w:rPr>
      </w:pPr>
      <w:r w:rsidRPr="00865C4F">
        <w:rPr>
          <w:rFonts w:ascii="Times New Roman" w:hAnsi="Times New Roman"/>
          <w:b/>
          <w:i/>
        </w:rPr>
        <w:t>Zamawiający dopuszcza składanie ofert równoważnych w st</w:t>
      </w:r>
      <w:r>
        <w:rPr>
          <w:rFonts w:ascii="Times New Roman" w:hAnsi="Times New Roman"/>
          <w:b/>
          <w:i/>
        </w:rPr>
        <w:t xml:space="preserve">osunku do opisanego </w:t>
      </w:r>
      <w:r>
        <w:rPr>
          <w:rFonts w:ascii="Times New Roman" w:hAnsi="Times New Roman"/>
          <w:b/>
          <w:i/>
        </w:rPr>
        <w:br/>
      </w:r>
      <w:r w:rsidRPr="00865C4F">
        <w:rPr>
          <w:rFonts w:ascii="Times New Roman" w:hAnsi="Times New Roman"/>
          <w:b/>
          <w:i/>
        </w:rPr>
        <w:t>w przedmio</w:t>
      </w:r>
      <w:r>
        <w:rPr>
          <w:rFonts w:ascii="Times New Roman" w:hAnsi="Times New Roman"/>
          <w:b/>
          <w:i/>
        </w:rPr>
        <w:t xml:space="preserve">towym postępowaniu </w:t>
      </w:r>
      <w:r w:rsidRPr="00865C4F">
        <w:rPr>
          <w:rFonts w:ascii="Times New Roman" w:hAnsi="Times New Roman"/>
          <w:b/>
          <w:i/>
        </w:rPr>
        <w:t xml:space="preserve">przedmiotu zamówienia z zastrzeżeniem, że każdy z Wykonawców który ewentualnie skorzysta z przysługującego mu prawa do złożenia oferty równoważnej, winien udowodnić w treści swojej oferty, że te zaoferowane przez niego urządzenia, technologia czy też materiały są równoważne w rozumieniu niniejszych wyjaśnień m.in. podając w treści swojej oferty ich nazwę, producenta oraz numery katalogowe, model, rok produkcji itp. Ewentualne użycie w dokumentacji określeń i nazw własnych ma jedynie charakter przykładowy i służy określeniu klasy i jakości materiałów. Jeżeli w opisie przedmiotu zamówienia znajdują się wskazania znaków towarowych, patentów lub pochodzenia, Wykonawca może zaoferować przedmioty równoważne. Zamawiający wymaga, aby użyte materiały, o ile są inne, posiadały parametry jakościowe i techniczne nie gorsze niż określone </w:t>
      </w:r>
      <w:r>
        <w:rPr>
          <w:rFonts w:ascii="Times New Roman" w:hAnsi="Times New Roman"/>
          <w:b/>
          <w:i/>
        </w:rPr>
        <w:br/>
      </w:r>
      <w:r w:rsidRPr="00865C4F">
        <w:rPr>
          <w:rFonts w:ascii="Times New Roman" w:hAnsi="Times New Roman"/>
          <w:b/>
          <w:i/>
        </w:rPr>
        <w:t>w przedmiocie zamówienia. Wykazanie równoważności zaoferowanego przedmiotu spoczywa na Wykonawcy.</w:t>
      </w:r>
    </w:p>
    <w:p w:rsidR="00710822" w:rsidRDefault="00710822" w:rsidP="005162C9">
      <w:pPr>
        <w:spacing w:after="0" w:line="240" w:lineRule="auto"/>
        <w:ind w:left="360"/>
        <w:jc w:val="both"/>
        <w:rPr>
          <w:rFonts w:ascii="Times New Roman" w:hAnsi="Times New Roman"/>
          <w:b/>
          <w:i/>
        </w:rPr>
      </w:pPr>
    </w:p>
    <w:p w:rsidR="00710822" w:rsidRPr="00710822" w:rsidRDefault="00710822" w:rsidP="00F26E15">
      <w:pPr>
        <w:tabs>
          <w:tab w:val="left" w:pos="1950"/>
        </w:tabs>
        <w:spacing w:after="0" w:line="240" w:lineRule="auto"/>
        <w:jc w:val="both"/>
        <w:rPr>
          <w:rFonts w:ascii="Times New Roman" w:hAnsi="Times New Roman"/>
          <w:b/>
          <w:sz w:val="24"/>
        </w:rPr>
      </w:pPr>
      <w:r w:rsidRPr="00710822">
        <w:rPr>
          <w:rFonts w:ascii="Times New Roman" w:hAnsi="Times New Roman"/>
          <w:b/>
          <w:sz w:val="24"/>
        </w:rPr>
        <w:t>II WARUNKI UDZIAŁU W POSTEPOWANIU:</w:t>
      </w:r>
    </w:p>
    <w:p w:rsidR="00710822" w:rsidRPr="00710822" w:rsidRDefault="00710822" w:rsidP="00F26E15">
      <w:pPr>
        <w:tabs>
          <w:tab w:val="left" w:pos="1950"/>
        </w:tabs>
        <w:spacing w:after="0" w:line="240" w:lineRule="auto"/>
        <w:jc w:val="both"/>
        <w:rPr>
          <w:rFonts w:ascii="Times New Roman" w:hAnsi="Times New Roman"/>
          <w:sz w:val="24"/>
        </w:rPr>
      </w:pPr>
      <w:r w:rsidRPr="00710822">
        <w:rPr>
          <w:rFonts w:ascii="Times New Roman" w:hAnsi="Times New Roman"/>
          <w:sz w:val="24"/>
        </w:rPr>
        <w:t>O udzielenie zamówienia mogą się ubiegać Wykonawcy, spełniają warunki udziału w postępowaniu, dotyczące zdolności technicznej lub zawodowej:</w:t>
      </w:r>
    </w:p>
    <w:p w:rsidR="00710822" w:rsidRPr="00710822" w:rsidRDefault="00710822" w:rsidP="00F26E15">
      <w:pPr>
        <w:spacing w:after="0" w:line="240" w:lineRule="auto"/>
        <w:jc w:val="both"/>
        <w:rPr>
          <w:rFonts w:ascii="Times New Roman" w:hAnsi="Times New Roman"/>
          <w:sz w:val="24"/>
        </w:rPr>
      </w:pPr>
      <w:r w:rsidRPr="00710822">
        <w:rPr>
          <w:rFonts w:ascii="Times New Roman" w:hAnsi="Times New Roman"/>
          <w:sz w:val="24"/>
        </w:rPr>
        <w:t>Zamawiający uzna warunek za spełniony, jeżeli Wykonawca wykaże, że:</w:t>
      </w:r>
    </w:p>
    <w:p w:rsidR="00710822" w:rsidRPr="00710822" w:rsidRDefault="00710822" w:rsidP="00F26E15">
      <w:pPr>
        <w:pStyle w:val="Akapitzlist"/>
        <w:numPr>
          <w:ilvl w:val="0"/>
          <w:numId w:val="47"/>
        </w:numPr>
        <w:spacing w:after="0" w:line="240" w:lineRule="auto"/>
        <w:ind w:left="426"/>
        <w:jc w:val="both"/>
        <w:rPr>
          <w:rFonts w:ascii="Times New Roman" w:hAnsi="Times New Roman"/>
          <w:sz w:val="24"/>
        </w:rPr>
      </w:pPr>
      <w:r w:rsidRPr="00710822">
        <w:rPr>
          <w:rFonts w:ascii="Times New Roman" w:hAnsi="Times New Roman"/>
          <w:sz w:val="24"/>
        </w:rPr>
        <w:t xml:space="preserve">wykonał należycie nie wcześniej niż w okresie ostatnich 3 lat, a jeżeli okres działalności jest krótszy – w tym okresie co najmniej jedno zadanie odpowiadające swoim rodzajem przedmiotowi zamówienia tj. uruchomienie i utrzymanie systemu kompleksowej obsługi urządzeń drukujących (dostawy tonerów i tuszy, serwis i naprawy, dzierżawa urządzeń, dostawa systemu zarządzającego kompleksową obsługą), o wartości co najmniej 100 000,00 zł brutto jedną umowę na dzierżawę minimum </w:t>
      </w:r>
      <w:r w:rsidRPr="00AC269B">
        <w:rPr>
          <w:rFonts w:ascii="Times New Roman" w:hAnsi="Times New Roman"/>
          <w:sz w:val="24"/>
        </w:rPr>
        <w:t>100</w:t>
      </w:r>
      <w:r w:rsidRPr="00710822">
        <w:rPr>
          <w:rFonts w:ascii="Times New Roman" w:hAnsi="Times New Roman"/>
          <w:sz w:val="24"/>
        </w:rPr>
        <w:t xml:space="preserve"> urządzeń potwierdzone referencjami</w:t>
      </w:r>
    </w:p>
    <w:p w:rsidR="00710822" w:rsidRPr="00C5426D" w:rsidRDefault="00710822" w:rsidP="00710822">
      <w:pPr>
        <w:tabs>
          <w:tab w:val="left" w:pos="1950"/>
        </w:tabs>
        <w:jc w:val="both"/>
        <w:rPr>
          <w:rFonts w:ascii="Times New Roman" w:hAnsi="Times New Roman"/>
          <w:b/>
          <w:color w:val="FF0000"/>
          <w:sz w:val="24"/>
        </w:rPr>
      </w:pPr>
    </w:p>
    <w:p w:rsidR="00710822" w:rsidRPr="00865C4F" w:rsidRDefault="00710822" w:rsidP="005162C9">
      <w:pPr>
        <w:spacing w:after="0" w:line="240" w:lineRule="auto"/>
        <w:ind w:left="360"/>
        <w:jc w:val="both"/>
        <w:rPr>
          <w:rFonts w:ascii="Times New Roman" w:hAnsi="Times New Roman"/>
          <w:b/>
          <w:i/>
        </w:rPr>
      </w:pPr>
    </w:p>
    <w:p w:rsidR="00B55B87" w:rsidRPr="001E72D2" w:rsidRDefault="00B55B87" w:rsidP="00B55B87">
      <w:pPr>
        <w:spacing w:after="0" w:line="240" w:lineRule="auto"/>
        <w:ind w:left="720"/>
        <w:jc w:val="both"/>
        <w:rPr>
          <w:rFonts w:ascii="Times New Roman" w:hAnsi="Times New Roman"/>
        </w:rPr>
      </w:pPr>
    </w:p>
    <w:p w:rsidR="00B55B87" w:rsidRPr="001E72D2" w:rsidRDefault="00710822" w:rsidP="00710822">
      <w:pPr>
        <w:spacing w:after="0" w:line="240" w:lineRule="auto"/>
        <w:jc w:val="both"/>
        <w:rPr>
          <w:rFonts w:ascii="Times New Roman" w:hAnsi="Times New Roman"/>
        </w:rPr>
      </w:pPr>
      <w:r>
        <w:rPr>
          <w:rFonts w:ascii="Times New Roman" w:hAnsi="Times New Roman"/>
          <w:b/>
        </w:rPr>
        <w:t xml:space="preserve">III. </w:t>
      </w:r>
      <w:r w:rsidR="00B55B87" w:rsidRPr="001E72D2">
        <w:rPr>
          <w:rFonts w:ascii="Times New Roman" w:hAnsi="Times New Roman"/>
          <w:b/>
        </w:rPr>
        <w:t>TERMIN WYKONANIA ZAMÓWIENIA</w:t>
      </w:r>
    </w:p>
    <w:p w:rsidR="00B55B87" w:rsidRPr="001E72D2" w:rsidRDefault="00B55B87" w:rsidP="00B55B87">
      <w:pPr>
        <w:tabs>
          <w:tab w:val="left" w:pos="360"/>
        </w:tabs>
        <w:spacing w:after="0" w:line="240" w:lineRule="auto"/>
        <w:jc w:val="both"/>
        <w:rPr>
          <w:rFonts w:ascii="Times New Roman" w:hAnsi="Times New Roman"/>
        </w:rPr>
      </w:pPr>
    </w:p>
    <w:p w:rsidR="00B55B87" w:rsidRPr="001E72D2" w:rsidRDefault="00B55B87" w:rsidP="00B55B87">
      <w:pPr>
        <w:tabs>
          <w:tab w:val="left" w:pos="360"/>
        </w:tabs>
        <w:spacing w:after="0" w:line="240" w:lineRule="auto"/>
        <w:jc w:val="both"/>
        <w:rPr>
          <w:rFonts w:ascii="Times New Roman" w:hAnsi="Times New Roman"/>
        </w:rPr>
      </w:pPr>
      <w:r w:rsidRPr="001E72D2">
        <w:rPr>
          <w:rFonts w:ascii="Times New Roman" w:hAnsi="Times New Roman"/>
        </w:rPr>
        <w:t xml:space="preserve">Termin wykonania przedmiotu zamówienia: </w:t>
      </w:r>
      <w:r w:rsidR="00710822" w:rsidRPr="00AC269B">
        <w:rPr>
          <w:rFonts w:ascii="Times New Roman" w:hAnsi="Times New Roman"/>
        </w:rPr>
        <w:t>24</w:t>
      </w:r>
      <w:r w:rsidR="00AC269B">
        <w:rPr>
          <w:rFonts w:ascii="Times New Roman" w:hAnsi="Times New Roman"/>
        </w:rPr>
        <w:t xml:space="preserve"> miesiące</w:t>
      </w:r>
      <w:r>
        <w:rPr>
          <w:rFonts w:ascii="Times New Roman" w:hAnsi="Times New Roman"/>
        </w:rPr>
        <w:t>.</w:t>
      </w:r>
    </w:p>
    <w:p w:rsidR="00B55B87" w:rsidRPr="001E72D2" w:rsidRDefault="00B55B87" w:rsidP="00B55B87">
      <w:pPr>
        <w:tabs>
          <w:tab w:val="left" w:pos="360"/>
        </w:tabs>
        <w:spacing w:after="0" w:line="240" w:lineRule="auto"/>
        <w:jc w:val="both"/>
        <w:rPr>
          <w:rFonts w:ascii="Times New Roman" w:hAnsi="Times New Roman"/>
        </w:rPr>
      </w:pPr>
      <w:r>
        <w:rPr>
          <w:rFonts w:ascii="Times New Roman" w:hAnsi="Times New Roman"/>
        </w:rPr>
        <w:t>Warunki płatności: 3</w:t>
      </w:r>
      <w:r w:rsidRPr="001E72D2">
        <w:rPr>
          <w:rFonts w:ascii="Times New Roman" w:hAnsi="Times New Roman"/>
        </w:rPr>
        <w:t>0 dni od daty wystawienia faktury</w:t>
      </w:r>
      <w:r>
        <w:rPr>
          <w:rFonts w:ascii="Times New Roman" w:hAnsi="Times New Roman"/>
        </w:rPr>
        <w:t>.</w:t>
      </w:r>
    </w:p>
    <w:p w:rsidR="00B55B87" w:rsidRPr="001E72D2" w:rsidRDefault="00B55B87" w:rsidP="00B55B87">
      <w:pPr>
        <w:spacing w:after="0" w:line="240" w:lineRule="auto"/>
        <w:jc w:val="both"/>
        <w:rPr>
          <w:rFonts w:ascii="Times New Roman" w:hAnsi="Times New Roman"/>
        </w:rPr>
      </w:pPr>
    </w:p>
    <w:p w:rsidR="00B55B87" w:rsidRPr="001E72D2" w:rsidRDefault="00710822" w:rsidP="00710822">
      <w:pPr>
        <w:spacing w:after="0" w:line="240" w:lineRule="auto"/>
        <w:jc w:val="both"/>
        <w:rPr>
          <w:rFonts w:ascii="Times New Roman" w:hAnsi="Times New Roman"/>
        </w:rPr>
      </w:pPr>
      <w:r>
        <w:rPr>
          <w:rFonts w:ascii="Times New Roman" w:hAnsi="Times New Roman"/>
          <w:b/>
        </w:rPr>
        <w:t xml:space="preserve">IV. </w:t>
      </w:r>
      <w:r w:rsidR="00B55B87" w:rsidRPr="001E72D2">
        <w:rPr>
          <w:rFonts w:ascii="Times New Roman" w:hAnsi="Times New Roman"/>
          <w:b/>
        </w:rPr>
        <w:t>OPIS SPOSOBU PRZYGOTOWANIA OFERTY</w:t>
      </w:r>
    </w:p>
    <w:p w:rsidR="00B55B87" w:rsidRPr="001E72D2" w:rsidRDefault="00B55B87" w:rsidP="00B55B87">
      <w:pPr>
        <w:tabs>
          <w:tab w:val="left" w:pos="360"/>
          <w:tab w:val="left" w:pos="480"/>
        </w:tabs>
        <w:spacing w:after="0" w:line="240" w:lineRule="auto"/>
        <w:ind w:left="360"/>
        <w:jc w:val="both"/>
        <w:rPr>
          <w:rFonts w:ascii="Times New Roman" w:hAnsi="Times New Roman"/>
        </w:rPr>
      </w:pPr>
      <w:r w:rsidRPr="001E72D2">
        <w:rPr>
          <w:rFonts w:ascii="Times New Roman" w:eastAsia="Times New Roman" w:hAnsi="Times New Roman"/>
          <w:bCs/>
          <w:color w:val="000000"/>
          <w:lang w:eastAsia="pl-PL"/>
        </w:rPr>
        <w:t xml:space="preserve">Każdy Wykonawca może złożyć tylko jedną ofertę, która musi obejmować całość oferowanego przedmiotu zamówienia.  </w:t>
      </w:r>
    </w:p>
    <w:p w:rsidR="00B55B87" w:rsidRPr="001E72D2" w:rsidRDefault="00B55B87" w:rsidP="00B55B87">
      <w:pPr>
        <w:tabs>
          <w:tab w:val="left" w:pos="360"/>
          <w:tab w:val="left" w:pos="480"/>
        </w:tabs>
        <w:spacing w:after="0" w:line="240" w:lineRule="auto"/>
        <w:ind w:left="360"/>
        <w:jc w:val="both"/>
        <w:rPr>
          <w:rFonts w:ascii="Times New Roman" w:hAnsi="Times New Roman"/>
        </w:rPr>
      </w:pPr>
      <w:r w:rsidRPr="001E72D2">
        <w:rPr>
          <w:rFonts w:ascii="Times New Roman" w:eastAsia="Times New Roman" w:hAnsi="Times New Roman"/>
          <w:bCs/>
          <w:color w:val="000000"/>
          <w:lang w:eastAsia="pl-PL"/>
        </w:rPr>
        <w:t xml:space="preserve">Zaleca się, aby wszystkie strony oferty wraz z załącznikami były podpisane przez osobę (osoby) uprawnione do składania oświadczeń woli w imieniu Wykonawcy. </w:t>
      </w:r>
    </w:p>
    <w:p w:rsidR="00B55B87" w:rsidRPr="001E72D2" w:rsidRDefault="00B55B87" w:rsidP="00B55B87">
      <w:pPr>
        <w:tabs>
          <w:tab w:val="left" w:pos="360"/>
          <w:tab w:val="left" w:pos="480"/>
        </w:tabs>
        <w:spacing w:after="0" w:line="240" w:lineRule="auto"/>
        <w:ind w:left="360"/>
        <w:jc w:val="both"/>
        <w:rPr>
          <w:rFonts w:ascii="Times New Roman" w:hAnsi="Times New Roman"/>
        </w:rPr>
      </w:pPr>
      <w:r w:rsidRPr="001E72D2">
        <w:rPr>
          <w:rFonts w:ascii="Times New Roman" w:eastAsia="Times New Roman" w:hAnsi="Times New Roman"/>
          <w:bCs/>
          <w:color w:val="000000"/>
          <w:lang w:eastAsia="pl-PL"/>
        </w:rPr>
        <w:t>Wykonawca może zastrzec najpóźniej do dnia zawarcia umowy w sprawie zamówienia, iż informacje związane z tym zamówieniem stanowią tajemnicę przedsiębiorstwa w rozumieniu art. 11 ust. 4 ustawy z dnia 16 kwietnia 1993 r. o zwalczaniu nieuczciwej konkurencji (t. j. Dz. U. 2020, poz. 1913 z późń. zm.) nie mogą być udostępnione.</w:t>
      </w:r>
    </w:p>
    <w:p w:rsidR="00B55B87" w:rsidRPr="001E72D2" w:rsidRDefault="00B55B87" w:rsidP="00B55B87">
      <w:pPr>
        <w:tabs>
          <w:tab w:val="left" w:pos="360"/>
          <w:tab w:val="left" w:pos="480"/>
        </w:tabs>
        <w:spacing w:after="0" w:line="240" w:lineRule="auto"/>
        <w:ind w:left="360"/>
        <w:jc w:val="both"/>
        <w:rPr>
          <w:rFonts w:ascii="Times New Roman" w:hAnsi="Times New Roman"/>
        </w:rPr>
      </w:pPr>
      <w:r w:rsidRPr="001E72D2">
        <w:rPr>
          <w:rFonts w:ascii="Times New Roman" w:eastAsia="Times New Roman" w:hAnsi="Times New Roman"/>
          <w:color w:val="000000"/>
          <w:u w:val="single"/>
          <w:lang w:eastAsia="pl-PL"/>
        </w:rPr>
        <w:t>Oferta powinna zawierać:</w:t>
      </w:r>
    </w:p>
    <w:p w:rsidR="00B55B87" w:rsidRPr="001E72D2" w:rsidRDefault="00B55B87" w:rsidP="00B55B87">
      <w:pPr>
        <w:spacing w:after="0" w:line="240" w:lineRule="auto"/>
        <w:rPr>
          <w:rFonts w:ascii="Times New Roman" w:eastAsia="Times New Roman" w:hAnsi="Times New Roman"/>
          <w:color w:val="000000"/>
          <w:u w:val="single"/>
          <w:lang w:eastAsia="pl-PL"/>
        </w:rPr>
      </w:pPr>
    </w:p>
    <w:p w:rsidR="00B55B87" w:rsidRPr="001E72D2" w:rsidRDefault="00B55B87" w:rsidP="00B55B87">
      <w:pPr>
        <w:numPr>
          <w:ilvl w:val="0"/>
          <w:numId w:val="2"/>
        </w:numPr>
        <w:tabs>
          <w:tab w:val="left" w:pos="360"/>
          <w:tab w:val="left" w:pos="480"/>
        </w:tabs>
        <w:spacing w:after="0" w:line="240" w:lineRule="auto"/>
        <w:jc w:val="both"/>
        <w:rPr>
          <w:rFonts w:ascii="Times New Roman" w:hAnsi="Times New Roman"/>
        </w:rPr>
      </w:pPr>
      <w:r w:rsidRPr="001E72D2">
        <w:rPr>
          <w:rFonts w:ascii="Times New Roman" w:eastAsia="Times New Roman" w:hAnsi="Times New Roman"/>
          <w:color w:val="000000"/>
          <w:lang w:eastAsia="pl-PL"/>
        </w:rPr>
        <w:t xml:space="preserve">dane teleadresowe firmy - numer NIP, REGON firmy, </w:t>
      </w:r>
    </w:p>
    <w:p w:rsidR="00B55B87" w:rsidRPr="001E72D2" w:rsidRDefault="00B55B87" w:rsidP="00B55B87">
      <w:pPr>
        <w:numPr>
          <w:ilvl w:val="0"/>
          <w:numId w:val="2"/>
        </w:numPr>
        <w:tabs>
          <w:tab w:val="left" w:pos="360"/>
          <w:tab w:val="left" w:pos="480"/>
        </w:tabs>
        <w:spacing w:after="0" w:line="240" w:lineRule="auto"/>
        <w:jc w:val="both"/>
        <w:rPr>
          <w:rFonts w:ascii="Times New Roman" w:hAnsi="Times New Roman"/>
        </w:rPr>
      </w:pPr>
      <w:r w:rsidRPr="001E72D2">
        <w:rPr>
          <w:rFonts w:ascii="Times New Roman" w:eastAsia="Times New Roman" w:hAnsi="Times New Roman"/>
          <w:color w:val="000000"/>
          <w:lang w:eastAsia="pl-PL"/>
        </w:rPr>
        <w:t>proponowaną cenę netto i brutto za realizację zamówienia z uwzględnieniem wszelkich kosztów niezbędnych do realizacji zamówienia, w tym cenę towaru, koszty transportu</w:t>
      </w:r>
      <w:r w:rsidR="005162C9">
        <w:rPr>
          <w:rFonts w:ascii="Times New Roman" w:eastAsia="Times New Roman" w:hAnsi="Times New Roman"/>
          <w:color w:val="000000"/>
          <w:lang w:eastAsia="pl-PL"/>
        </w:rPr>
        <w:t xml:space="preserve">/usługi </w:t>
      </w:r>
      <w:r w:rsidRPr="001E72D2">
        <w:rPr>
          <w:rFonts w:ascii="Times New Roman" w:eastAsia="Times New Roman" w:hAnsi="Times New Roman"/>
          <w:color w:val="000000"/>
          <w:lang w:eastAsia="pl-PL"/>
        </w:rPr>
        <w:t xml:space="preserve"> do siedziby Zamawiającego,  </w:t>
      </w:r>
    </w:p>
    <w:p w:rsidR="00B55B87" w:rsidRPr="001E72D2" w:rsidRDefault="00B55B87" w:rsidP="00B55B87">
      <w:pPr>
        <w:numPr>
          <w:ilvl w:val="0"/>
          <w:numId w:val="2"/>
        </w:numPr>
        <w:tabs>
          <w:tab w:val="left" w:pos="360"/>
          <w:tab w:val="left" w:pos="480"/>
        </w:tabs>
        <w:spacing w:after="0" w:line="240" w:lineRule="auto"/>
        <w:jc w:val="both"/>
        <w:rPr>
          <w:rFonts w:ascii="Times New Roman" w:hAnsi="Times New Roman"/>
        </w:rPr>
      </w:pPr>
      <w:r w:rsidRPr="001E72D2">
        <w:rPr>
          <w:rFonts w:ascii="Times New Roman" w:eastAsia="Times New Roman" w:hAnsi="Times New Roman"/>
          <w:color w:val="000000"/>
          <w:lang w:eastAsia="pl-PL"/>
        </w:rPr>
        <w:t>termin realizacji zamówienia,</w:t>
      </w:r>
    </w:p>
    <w:p w:rsidR="00B55B87" w:rsidRPr="00F26E15" w:rsidRDefault="00B55B87" w:rsidP="00B55B87">
      <w:pPr>
        <w:numPr>
          <w:ilvl w:val="0"/>
          <w:numId w:val="2"/>
        </w:numPr>
        <w:tabs>
          <w:tab w:val="left" w:pos="360"/>
          <w:tab w:val="left" w:pos="480"/>
        </w:tabs>
        <w:spacing w:after="0" w:line="240" w:lineRule="auto"/>
        <w:jc w:val="both"/>
        <w:rPr>
          <w:rFonts w:ascii="Times New Roman" w:hAnsi="Times New Roman"/>
        </w:rPr>
      </w:pPr>
      <w:r w:rsidRPr="001E72D2">
        <w:rPr>
          <w:rFonts w:ascii="Times New Roman" w:eastAsia="Times New Roman" w:hAnsi="Times New Roman"/>
          <w:color w:val="000000"/>
          <w:lang w:eastAsia="pl-PL"/>
        </w:rPr>
        <w:t xml:space="preserve">termin ważności oferty.  </w:t>
      </w:r>
    </w:p>
    <w:p w:rsidR="00F26E15" w:rsidRPr="001E72D2" w:rsidRDefault="00F26E15" w:rsidP="004D1C36">
      <w:pPr>
        <w:tabs>
          <w:tab w:val="left" w:pos="360"/>
          <w:tab w:val="left" w:pos="480"/>
        </w:tabs>
        <w:spacing w:after="0" w:line="240" w:lineRule="auto"/>
        <w:ind w:left="720"/>
        <w:jc w:val="both"/>
        <w:rPr>
          <w:rFonts w:ascii="Times New Roman" w:hAnsi="Times New Roman"/>
        </w:rPr>
      </w:pPr>
    </w:p>
    <w:p w:rsidR="00B55B87" w:rsidRPr="001E72D2" w:rsidRDefault="00710822" w:rsidP="00710822">
      <w:pPr>
        <w:spacing w:after="0" w:line="240" w:lineRule="auto"/>
        <w:jc w:val="both"/>
        <w:rPr>
          <w:rFonts w:ascii="Times New Roman" w:hAnsi="Times New Roman"/>
        </w:rPr>
      </w:pPr>
      <w:r>
        <w:rPr>
          <w:rFonts w:ascii="Times New Roman" w:hAnsi="Times New Roman"/>
          <w:b/>
        </w:rPr>
        <w:t xml:space="preserve">V. </w:t>
      </w:r>
      <w:r w:rsidR="00B55B87" w:rsidRPr="001E72D2">
        <w:rPr>
          <w:rFonts w:ascii="Times New Roman" w:hAnsi="Times New Roman"/>
          <w:b/>
        </w:rPr>
        <w:t>MIEJSCE ORAZ TERMIN SKŁADANIA OFERT</w:t>
      </w:r>
    </w:p>
    <w:p w:rsidR="00B55B87" w:rsidRPr="001E72D2" w:rsidRDefault="00B55B87" w:rsidP="00B55B87">
      <w:pPr>
        <w:spacing w:after="0" w:line="240" w:lineRule="auto"/>
        <w:ind w:left="340"/>
        <w:jc w:val="both"/>
        <w:rPr>
          <w:rFonts w:ascii="Times New Roman" w:hAnsi="Times New Roman"/>
        </w:rPr>
      </w:pPr>
      <w:r w:rsidRPr="001E72D2">
        <w:rPr>
          <w:rFonts w:ascii="Times New Roman" w:hAnsi="Times New Roman"/>
        </w:rPr>
        <w:t>Oferta</w:t>
      </w:r>
      <w:r>
        <w:rPr>
          <w:rFonts w:ascii="Times New Roman" w:hAnsi="Times New Roman"/>
        </w:rPr>
        <w:t xml:space="preserve"> (skan oferty lub oferta podpisana elektronicznie</w:t>
      </w:r>
      <w:r w:rsidRPr="001E72D2">
        <w:rPr>
          <w:rFonts w:ascii="Times New Roman" w:hAnsi="Times New Roman"/>
        </w:rPr>
        <w:t xml:space="preserve"> powinna być przesłana za pośrednictwem: </w:t>
      </w:r>
      <w:r w:rsidRPr="001E72D2">
        <w:rPr>
          <w:rFonts w:ascii="Times New Roman" w:hAnsi="Times New Roman"/>
          <w:i/>
        </w:rPr>
        <w:t>poczty elektronicznej na adres</w:t>
      </w:r>
      <w:r>
        <w:rPr>
          <w:rFonts w:ascii="Times New Roman" w:hAnsi="Times New Roman"/>
          <w:i/>
        </w:rPr>
        <w:t>: s</w:t>
      </w:r>
      <w:r w:rsidRPr="001E72D2">
        <w:rPr>
          <w:rFonts w:ascii="Times New Roman" w:hAnsi="Times New Roman"/>
          <w:i/>
        </w:rPr>
        <w:t>ekretariat@comjar.pl lub  dostarczona w formie pisemnej na adres: Centrum Opieki Medycznej, ul. 3 Maj</w:t>
      </w:r>
      <w:r>
        <w:rPr>
          <w:rFonts w:ascii="Times New Roman" w:hAnsi="Times New Roman"/>
          <w:i/>
        </w:rPr>
        <w:t>a 70, 37-5</w:t>
      </w:r>
      <w:r w:rsidR="00CD0E4C">
        <w:rPr>
          <w:rFonts w:ascii="Times New Roman" w:hAnsi="Times New Roman"/>
          <w:i/>
        </w:rPr>
        <w:t>00 Jarosław do dnia 31</w:t>
      </w:r>
      <w:r>
        <w:rPr>
          <w:rFonts w:ascii="Times New Roman" w:hAnsi="Times New Roman"/>
          <w:i/>
        </w:rPr>
        <w:t>.08</w:t>
      </w:r>
      <w:r w:rsidR="004D1C36">
        <w:rPr>
          <w:rFonts w:ascii="Times New Roman" w:hAnsi="Times New Roman"/>
          <w:i/>
        </w:rPr>
        <w:t>.2022</w:t>
      </w:r>
      <w:r w:rsidRPr="001E72D2">
        <w:rPr>
          <w:rFonts w:ascii="Times New Roman" w:hAnsi="Times New Roman"/>
          <w:i/>
        </w:rPr>
        <w:t xml:space="preserve"> r. do godz. 10:0</w:t>
      </w:r>
      <w:r>
        <w:rPr>
          <w:rFonts w:ascii="Times New Roman" w:hAnsi="Times New Roman"/>
          <w:i/>
        </w:rPr>
        <w:t>0</w:t>
      </w:r>
    </w:p>
    <w:p w:rsidR="00B55B87" w:rsidRPr="001E72D2" w:rsidRDefault="00B55B87" w:rsidP="00B55B87">
      <w:pPr>
        <w:spacing w:after="0" w:line="240" w:lineRule="auto"/>
        <w:ind w:left="340"/>
        <w:jc w:val="both"/>
        <w:rPr>
          <w:rFonts w:ascii="Times New Roman" w:hAnsi="Times New Roman"/>
        </w:rPr>
      </w:pPr>
      <w:r w:rsidRPr="001E72D2">
        <w:rPr>
          <w:rFonts w:ascii="Times New Roman" w:hAnsi="Times New Roman"/>
          <w:b/>
        </w:rPr>
        <w:t>Oferty złożone po terminie nie będą rozpatrywane.</w:t>
      </w:r>
    </w:p>
    <w:p w:rsidR="00B55B87" w:rsidRPr="001E72D2" w:rsidRDefault="00B55B87" w:rsidP="00B55B87">
      <w:pPr>
        <w:spacing w:after="0" w:line="240" w:lineRule="auto"/>
        <w:jc w:val="both"/>
        <w:rPr>
          <w:rFonts w:ascii="Times New Roman" w:hAnsi="Times New Roman"/>
          <w:b/>
        </w:rPr>
      </w:pPr>
    </w:p>
    <w:p w:rsidR="00B55B87" w:rsidRPr="001E72D2" w:rsidRDefault="00710822" w:rsidP="00710822">
      <w:pPr>
        <w:spacing w:after="0" w:line="240" w:lineRule="auto"/>
        <w:jc w:val="both"/>
        <w:rPr>
          <w:rFonts w:ascii="Times New Roman" w:hAnsi="Times New Roman"/>
        </w:rPr>
      </w:pPr>
      <w:r>
        <w:rPr>
          <w:rFonts w:ascii="Times New Roman" w:hAnsi="Times New Roman"/>
          <w:b/>
        </w:rPr>
        <w:t xml:space="preserve">VI. </w:t>
      </w:r>
      <w:r w:rsidR="00B55B87" w:rsidRPr="001E72D2">
        <w:rPr>
          <w:rFonts w:ascii="Times New Roman" w:hAnsi="Times New Roman"/>
          <w:b/>
        </w:rPr>
        <w:t>OCENA OFERT</w:t>
      </w:r>
    </w:p>
    <w:p w:rsidR="00B55B87" w:rsidRPr="001E72D2" w:rsidRDefault="00B55B87" w:rsidP="00B55B87">
      <w:pPr>
        <w:spacing w:after="0" w:line="240" w:lineRule="auto"/>
        <w:ind w:left="360"/>
        <w:jc w:val="both"/>
        <w:rPr>
          <w:rFonts w:ascii="Times New Roman" w:hAnsi="Times New Roman"/>
        </w:rPr>
      </w:pPr>
      <w:r w:rsidRPr="001E72D2">
        <w:rPr>
          <w:rFonts w:ascii="Times New Roman" w:hAnsi="Times New Roman"/>
        </w:rPr>
        <w:t>Zamawiający dokona oceny ważnych ofert na podstawie następującego kryterium:</w:t>
      </w:r>
    </w:p>
    <w:p w:rsidR="00B55B87" w:rsidRDefault="00B55B87" w:rsidP="00B55B87">
      <w:pPr>
        <w:spacing w:after="0" w:line="240" w:lineRule="auto"/>
        <w:ind w:left="680" w:hanging="340"/>
        <w:jc w:val="both"/>
        <w:rPr>
          <w:rFonts w:ascii="Times New Roman" w:hAnsi="Times New Roman"/>
          <w:i/>
        </w:rPr>
      </w:pPr>
    </w:p>
    <w:p w:rsidR="00B55B87" w:rsidRDefault="00710822" w:rsidP="00B55B87">
      <w:pPr>
        <w:spacing w:after="0" w:line="240" w:lineRule="auto"/>
        <w:ind w:left="680" w:hanging="340"/>
        <w:jc w:val="both"/>
        <w:rPr>
          <w:rFonts w:ascii="Times New Roman" w:hAnsi="Times New Roman"/>
        </w:rPr>
      </w:pPr>
      <w:r>
        <w:rPr>
          <w:rFonts w:ascii="Times New Roman" w:hAnsi="Times New Roman"/>
        </w:rPr>
        <w:t>A Cena 90</w:t>
      </w:r>
      <w:r w:rsidR="00B55B87" w:rsidRPr="001E72D2">
        <w:rPr>
          <w:rFonts w:ascii="Times New Roman" w:hAnsi="Times New Roman"/>
        </w:rPr>
        <w:t xml:space="preserve"> %</w:t>
      </w:r>
    </w:p>
    <w:p w:rsidR="00710822" w:rsidRDefault="00710822" w:rsidP="00B55B87">
      <w:pPr>
        <w:spacing w:after="0" w:line="240" w:lineRule="auto"/>
        <w:ind w:left="680" w:hanging="340"/>
        <w:jc w:val="both"/>
        <w:rPr>
          <w:rFonts w:ascii="Times New Roman" w:hAnsi="Times New Roman"/>
          <w:sz w:val="24"/>
        </w:rPr>
      </w:pPr>
      <w:r>
        <w:rPr>
          <w:rFonts w:ascii="Times New Roman" w:hAnsi="Times New Roman"/>
        </w:rPr>
        <w:t xml:space="preserve">B </w:t>
      </w:r>
      <w:r w:rsidRPr="00710822">
        <w:rPr>
          <w:rFonts w:ascii="Times New Roman" w:hAnsi="Times New Roman"/>
          <w:sz w:val="24"/>
        </w:rPr>
        <w:t>Aspekt społeczny 10 %</w:t>
      </w:r>
    </w:p>
    <w:p w:rsidR="00F26E15" w:rsidRPr="001E72D2" w:rsidRDefault="00F26E15" w:rsidP="00B55B87">
      <w:pPr>
        <w:spacing w:after="0" w:line="240" w:lineRule="auto"/>
        <w:ind w:left="680" w:hanging="340"/>
        <w:jc w:val="both"/>
        <w:rPr>
          <w:rFonts w:ascii="Times New Roman" w:hAnsi="Times New Roman"/>
        </w:rPr>
      </w:pPr>
    </w:p>
    <w:p w:rsidR="00710822" w:rsidRPr="00710822" w:rsidRDefault="00710822" w:rsidP="00710822">
      <w:pPr>
        <w:tabs>
          <w:tab w:val="left" w:pos="1950"/>
        </w:tabs>
        <w:spacing w:after="0" w:line="240" w:lineRule="auto"/>
        <w:jc w:val="both"/>
        <w:rPr>
          <w:rFonts w:ascii="Times New Roman" w:hAnsi="Times New Roman"/>
          <w:sz w:val="24"/>
        </w:rPr>
      </w:pPr>
      <w:r w:rsidRPr="00710822">
        <w:rPr>
          <w:rFonts w:ascii="Times New Roman" w:hAnsi="Times New Roman"/>
          <w:sz w:val="24"/>
        </w:rPr>
        <w:t xml:space="preserve"> W kryterium „Aspekt społeczny” Zamawiający przyzna wagę maks. 10 punktów, odpowiadające 10% ogólnej ocenie oferty.</w:t>
      </w:r>
    </w:p>
    <w:p w:rsidR="00710822" w:rsidRPr="00710822" w:rsidRDefault="00710822" w:rsidP="00710822">
      <w:pPr>
        <w:tabs>
          <w:tab w:val="left" w:pos="1950"/>
        </w:tabs>
        <w:spacing w:after="0" w:line="240" w:lineRule="auto"/>
        <w:jc w:val="both"/>
        <w:rPr>
          <w:rFonts w:ascii="Times New Roman" w:hAnsi="Times New Roman"/>
          <w:sz w:val="24"/>
        </w:rPr>
      </w:pPr>
      <w:r w:rsidRPr="00710822">
        <w:rPr>
          <w:rFonts w:ascii="Times New Roman" w:hAnsi="Times New Roman"/>
          <w:sz w:val="24"/>
        </w:rPr>
        <w:t>Punktacja w tym kryterium zostanie przyznana na podstawie oświadczenia Wykonawcy zawartego w załączniku nr 1 do SWZ.</w:t>
      </w:r>
    </w:p>
    <w:p w:rsidR="00710822" w:rsidRPr="00710822" w:rsidRDefault="00710822" w:rsidP="00710822">
      <w:pPr>
        <w:tabs>
          <w:tab w:val="left" w:pos="1950"/>
        </w:tabs>
        <w:spacing w:after="0" w:line="240" w:lineRule="auto"/>
        <w:jc w:val="both"/>
        <w:rPr>
          <w:rFonts w:ascii="Times New Roman" w:hAnsi="Times New Roman"/>
          <w:sz w:val="24"/>
        </w:rPr>
      </w:pPr>
      <w:r w:rsidRPr="00710822">
        <w:rPr>
          <w:rFonts w:ascii="Times New Roman" w:hAnsi="Times New Roman"/>
          <w:sz w:val="24"/>
        </w:rPr>
        <w:t>Wykonawca otrzyma S=10 pkt – w przypadku, gdy wśród osób bezpośrednio realizujących zamówienie będzie co najmniej jedna osoba niepełnosprawna w rozumieniu ustawy z dnia 27 sierpnia 1997 r. o rehabilitacji zawodowej i społecznej oraz zatrudnianiu osób niepełnosprawnych (t.j. Dz.U. z 2021 r. poz. 573);</w:t>
      </w:r>
    </w:p>
    <w:p w:rsidR="00710822" w:rsidRPr="00710822" w:rsidRDefault="00710822" w:rsidP="00710822">
      <w:pPr>
        <w:tabs>
          <w:tab w:val="left" w:pos="1950"/>
        </w:tabs>
        <w:spacing w:after="0" w:line="240" w:lineRule="auto"/>
        <w:jc w:val="both"/>
        <w:rPr>
          <w:rFonts w:ascii="Times New Roman" w:hAnsi="Times New Roman"/>
          <w:sz w:val="24"/>
        </w:rPr>
      </w:pPr>
      <w:r w:rsidRPr="00710822">
        <w:rPr>
          <w:rFonts w:ascii="Times New Roman" w:hAnsi="Times New Roman"/>
          <w:sz w:val="24"/>
        </w:rPr>
        <w:t>W przypadku gdy Wykonawca oświadczy, iż zamówienie nie będzie realizowane bezpośrednio przez osobę niepełnosprawną, otrzyma 0 pkt.</w:t>
      </w:r>
    </w:p>
    <w:p w:rsidR="00710822" w:rsidRPr="00710822" w:rsidRDefault="00710822" w:rsidP="00710822">
      <w:pPr>
        <w:tabs>
          <w:tab w:val="left" w:pos="1950"/>
        </w:tabs>
        <w:spacing w:after="0" w:line="240" w:lineRule="auto"/>
        <w:jc w:val="both"/>
        <w:rPr>
          <w:rFonts w:ascii="Times New Roman" w:hAnsi="Times New Roman"/>
          <w:sz w:val="24"/>
        </w:rPr>
      </w:pPr>
      <w:r w:rsidRPr="00710822">
        <w:rPr>
          <w:rFonts w:ascii="Times New Roman" w:hAnsi="Times New Roman"/>
          <w:sz w:val="24"/>
        </w:rPr>
        <w:t>Zatrudnienie musi nastąpić do 30 dni.</w:t>
      </w:r>
    </w:p>
    <w:p w:rsidR="00710822" w:rsidRPr="00710822" w:rsidRDefault="00710822" w:rsidP="00710822">
      <w:pPr>
        <w:tabs>
          <w:tab w:val="left" w:pos="1950"/>
        </w:tabs>
        <w:jc w:val="both"/>
        <w:rPr>
          <w:rFonts w:ascii="Times New Roman" w:hAnsi="Times New Roman"/>
          <w:sz w:val="24"/>
        </w:rPr>
      </w:pPr>
      <w:r w:rsidRPr="00710822">
        <w:rPr>
          <w:rFonts w:ascii="Times New Roman" w:hAnsi="Times New Roman"/>
          <w:sz w:val="24"/>
        </w:rPr>
        <w:t xml:space="preserve">Wyliczenie punktów zostanie dokonane z dokładnością do dwóch miejsc po przecinku, zgodnie z matematycznymi zasadami zaokrąglania. </w:t>
      </w:r>
    </w:p>
    <w:p w:rsidR="00710822" w:rsidRPr="00710822" w:rsidRDefault="00710822" w:rsidP="00710822">
      <w:pPr>
        <w:tabs>
          <w:tab w:val="left" w:pos="1950"/>
        </w:tabs>
        <w:jc w:val="both"/>
        <w:rPr>
          <w:rFonts w:ascii="Times New Roman" w:hAnsi="Times New Roman"/>
          <w:sz w:val="24"/>
        </w:rPr>
      </w:pPr>
      <w:r w:rsidRPr="00710822">
        <w:rPr>
          <w:rFonts w:ascii="Times New Roman" w:hAnsi="Times New Roman"/>
          <w:sz w:val="24"/>
        </w:rPr>
        <w:t>Maksymalna ilość punktów - 100,00.</w:t>
      </w:r>
    </w:p>
    <w:p w:rsidR="00B55B87" w:rsidRPr="001E72D2" w:rsidRDefault="00B55B87" w:rsidP="00B55B87">
      <w:pPr>
        <w:spacing w:after="0" w:line="240" w:lineRule="auto"/>
        <w:jc w:val="both"/>
        <w:rPr>
          <w:rFonts w:ascii="Times New Roman" w:hAnsi="Times New Roman"/>
          <w:i/>
        </w:rPr>
      </w:pPr>
    </w:p>
    <w:p w:rsidR="00B55B87" w:rsidRPr="001E72D2" w:rsidRDefault="00B55B87" w:rsidP="00710822">
      <w:pPr>
        <w:tabs>
          <w:tab w:val="left" w:pos="390"/>
        </w:tabs>
        <w:spacing w:after="0" w:line="240" w:lineRule="auto"/>
        <w:jc w:val="both"/>
        <w:rPr>
          <w:rFonts w:ascii="Times New Roman" w:hAnsi="Times New Roman"/>
        </w:rPr>
      </w:pPr>
      <w:r w:rsidRPr="001E72D2">
        <w:rPr>
          <w:rFonts w:ascii="Times New Roman" w:hAnsi="Times New Roman"/>
          <w:b/>
        </w:rPr>
        <w:t>Zamawiający udzieli zamówienia wykonawcy, którego oferta odpowiadać będzie wszystkim wymaganiom określonym w niniejszym ogłoszeniu i zostanie oceniona jako najk</w:t>
      </w:r>
      <w:r w:rsidRPr="001E72D2">
        <w:rPr>
          <w:rFonts w:ascii="Times New Roman" w:eastAsia="Times New Roman" w:hAnsi="Times New Roman"/>
          <w:b/>
          <w:color w:val="000000"/>
          <w:lang w:eastAsia="pl-PL"/>
        </w:rPr>
        <w:t>orzystniejsza w oparciu o podane wyżej kryteria oceny ofert.</w:t>
      </w:r>
    </w:p>
    <w:p w:rsidR="00C31A19" w:rsidRDefault="00C31A19" w:rsidP="00C31A19">
      <w:pPr>
        <w:spacing w:after="0" w:line="240" w:lineRule="auto"/>
        <w:jc w:val="both"/>
        <w:rPr>
          <w:rFonts w:ascii="Times New Roman" w:hAnsi="Times New Roman"/>
          <w:b/>
        </w:rPr>
      </w:pPr>
    </w:p>
    <w:p w:rsidR="00B55B87" w:rsidRPr="001E72D2" w:rsidRDefault="00C31A19" w:rsidP="00C31A19">
      <w:pPr>
        <w:spacing w:after="0" w:line="240" w:lineRule="auto"/>
        <w:ind w:left="-284"/>
        <w:jc w:val="both"/>
        <w:rPr>
          <w:rFonts w:ascii="Times New Roman" w:hAnsi="Times New Roman"/>
        </w:rPr>
      </w:pPr>
      <w:r>
        <w:rPr>
          <w:rFonts w:ascii="Times New Roman" w:hAnsi="Times New Roman"/>
          <w:b/>
        </w:rPr>
        <w:t xml:space="preserve">VII. </w:t>
      </w:r>
      <w:r w:rsidR="00B55B87" w:rsidRPr="001E72D2">
        <w:rPr>
          <w:rFonts w:ascii="Times New Roman" w:hAnsi="Times New Roman"/>
          <w:b/>
        </w:rPr>
        <w:t xml:space="preserve">INFORMACJE DOTYCZĄCE WYBORU NAJKORZYSTNIESZJEK OFERTY </w:t>
      </w:r>
    </w:p>
    <w:p w:rsidR="00C31A19" w:rsidRDefault="00B55B87" w:rsidP="00C31A19">
      <w:pPr>
        <w:spacing w:after="0" w:line="240" w:lineRule="auto"/>
        <w:ind w:left="360"/>
        <w:jc w:val="both"/>
        <w:rPr>
          <w:rFonts w:ascii="Times New Roman" w:hAnsi="Times New Roman"/>
        </w:rPr>
      </w:pPr>
      <w:r w:rsidRPr="001E72D2">
        <w:rPr>
          <w:rFonts w:ascii="Times New Roman" w:hAnsi="Times New Roman"/>
        </w:rPr>
        <w:t>O wyborze najkorzystniejszej oferty Zamawiający zawiadomi oferentów za pośrednictwem poczty elektronicznej</w:t>
      </w:r>
      <w:r w:rsidRPr="001E72D2">
        <w:rPr>
          <w:rFonts w:ascii="Times New Roman" w:hAnsi="Times New Roman"/>
          <w:i/>
        </w:rPr>
        <w:t xml:space="preserve"> </w:t>
      </w:r>
      <w:r w:rsidRPr="00102199">
        <w:rPr>
          <w:rFonts w:ascii="Times New Roman" w:hAnsi="Times New Roman"/>
        </w:rPr>
        <w:t>lub telefonicznie.</w:t>
      </w:r>
    </w:p>
    <w:p w:rsidR="00B55B87" w:rsidRPr="001E72D2" w:rsidRDefault="00C31A19" w:rsidP="00C31A19">
      <w:pPr>
        <w:spacing w:after="0" w:line="240" w:lineRule="auto"/>
        <w:ind w:left="-284"/>
        <w:jc w:val="both"/>
        <w:rPr>
          <w:rFonts w:ascii="Times New Roman" w:hAnsi="Times New Roman"/>
        </w:rPr>
      </w:pPr>
      <w:r w:rsidRPr="00C31A19">
        <w:rPr>
          <w:rFonts w:ascii="Times New Roman" w:hAnsi="Times New Roman"/>
          <w:b/>
        </w:rPr>
        <w:t>VIII.</w:t>
      </w:r>
      <w:r>
        <w:rPr>
          <w:rFonts w:ascii="Times New Roman" w:hAnsi="Times New Roman"/>
        </w:rPr>
        <w:t xml:space="preserve"> </w:t>
      </w:r>
      <w:r w:rsidR="00B55B87" w:rsidRPr="001E72D2">
        <w:rPr>
          <w:rFonts w:ascii="Times New Roman" w:hAnsi="Times New Roman"/>
          <w:b/>
        </w:rPr>
        <w:t xml:space="preserve">DODATKOWE INFORMACJE </w:t>
      </w:r>
    </w:p>
    <w:p w:rsidR="00C31A19" w:rsidRDefault="00B55B87" w:rsidP="00C31A19">
      <w:pPr>
        <w:spacing w:after="0" w:line="240" w:lineRule="auto"/>
        <w:jc w:val="both"/>
        <w:rPr>
          <w:rFonts w:ascii="Times New Roman" w:hAnsi="Times New Roman"/>
        </w:rPr>
      </w:pPr>
      <w:r w:rsidRPr="001E72D2">
        <w:rPr>
          <w:rFonts w:ascii="Times New Roman" w:hAnsi="Times New Roman"/>
        </w:rPr>
        <w:t>Dodatkowych informacji udziela: Waldemar Homik – tel. 16 6245017, Radosław Grzesiowski</w:t>
      </w:r>
      <w:r>
        <w:rPr>
          <w:rFonts w:ascii="Times New Roman" w:hAnsi="Times New Roman"/>
        </w:rPr>
        <w:t xml:space="preserve"> -</w:t>
      </w:r>
      <w:r w:rsidRPr="001E72D2">
        <w:rPr>
          <w:rFonts w:ascii="Times New Roman" w:hAnsi="Times New Roman"/>
        </w:rPr>
        <w:t xml:space="preserve"> </w:t>
      </w:r>
      <w:r>
        <w:rPr>
          <w:rFonts w:ascii="Times New Roman" w:hAnsi="Times New Roman"/>
        </w:rPr>
        <w:t>t</w:t>
      </w:r>
      <w:r w:rsidRPr="001E72D2">
        <w:rPr>
          <w:rFonts w:ascii="Times New Roman" w:hAnsi="Times New Roman"/>
        </w:rPr>
        <w:t>el. 16 6245196</w:t>
      </w:r>
    </w:p>
    <w:p w:rsidR="00B55B87" w:rsidRDefault="00C31A19" w:rsidP="00C31A19">
      <w:pPr>
        <w:spacing w:after="0" w:line="240" w:lineRule="auto"/>
        <w:ind w:left="-284"/>
        <w:jc w:val="both"/>
        <w:rPr>
          <w:rFonts w:ascii="Times New Roman" w:hAnsi="Times New Roman"/>
        </w:rPr>
      </w:pPr>
      <w:r w:rsidRPr="00C31A19">
        <w:rPr>
          <w:rFonts w:ascii="Times New Roman" w:hAnsi="Times New Roman"/>
          <w:b/>
        </w:rPr>
        <w:t>IX</w:t>
      </w:r>
      <w:r>
        <w:rPr>
          <w:rFonts w:ascii="Times New Roman" w:hAnsi="Times New Roman"/>
          <w:b/>
        </w:rPr>
        <w:t xml:space="preserve">. </w:t>
      </w:r>
      <w:r w:rsidR="00B55B87" w:rsidRPr="001E72D2">
        <w:rPr>
          <w:rFonts w:ascii="Times New Roman" w:hAnsi="Times New Roman"/>
          <w:b/>
        </w:rPr>
        <w:t xml:space="preserve">ZAŁĄCZNIKI </w:t>
      </w:r>
      <w:bookmarkStart w:id="0" w:name="_GoBack"/>
      <w:bookmarkEnd w:id="0"/>
    </w:p>
    <w:p w:rsidR="00B55B87" w:rsidRPr="00102199" w:rsidRDefault="00B55B87" w:rsidP="00B55B87">
      <w:pPr>
        <w:spacing w:after="0" w:line="240" w:lineRule="auto"/>
        <w:ind w:left="360"/>
        <w:jc w:val="both"/>
        <w:rPr>
          <w:rFonts w:ascii="Times New Roman" w:hAnsi="Times New Roman"/>
        </w:rPr>
      </w:pPr>
      <w:r w:rsidRPr="00102199">
        <w:rPr>
          <w:rFonts w:ascii="Times New Roman" w:hAnsi="Times New Roman"/>
          <w:b/>
          <w:lang w:eastAsia="en-US"/>
        </w:rPr>
        <w:t xml:space="preserve">Wykaz dokumentów wymaganych przez Zamawiającego, które musza dostarczyć  wykonawcy biorący udział w postępowaniu:  </w:t>
      </w:r>
    </w:p>
    <w:p w:rsidR="00B55B87" w:rsidRPr="001E72D2" w:rsidRDefault="00B55B87" w:rsidP="00B55B87">
      <w:pPr>
        <w:pStyle w:val="Akapitzlist"/>
        <w:numPr>
          <w:ilvl w:val="0"/>
          <w:numId w:val="16"/>
        </w:numPr>
        <w:rPr>
          <w:rFonts w:ascii="Times New Roman" w:hAnsi="Times New Roman" w:cs="Times New Roman"/>
          <w:b/>
          <w:lang w:eastAsia="en-US"/>
        </w:rPr>
      </w:pPr>
      <w:r w:rsidRPr="001E72D2">
        <w:rPr>
          <w:rFonts w:ascii="Times New Roman" w:hAnsi="Times New Roman" w:cs="Times New Roman"/>
          <w:lang w:eastAsia="en-US"/>
        </w:rPr>
        <w:t>Aktualny odpis z właściwego rejestru lub centralnej ewidencji i informacji  o działalności gospodarczej.</w:t>
      </w:r>
    </w:p>
    <w:p w:rsidR="00B55B87" w:rsidRPr="001E72D2" w:rsidRDefault="00B55B87" w:rsidP="00B55B87">
      <w:pPr>
        <w:pStyle w:val="Akapitzlist"/>
        <w:numPr>
          <w:ilvl w:val="0"/>
          <w:numId w:val="16"/>
        </w:numPr>
        <w:rPr>
          <w:rFonts w:ascii="Times New Roman" w:hAnsi="Times New Roman" w:cs="Times New Roman"/>
          <w:b/>
          <w:lang w:eastAsia="en-US"/>
        </w:rPr>
      </w:pPr>
      <w:r w:rsidRPr="001E72D2">
        <w:rPr>
          <w:rFonts w:ascii="Times New Roman" w:hAnsi="Times New Roman" w:cs="Times New Roman"/>
          <w:lang w:eastAsia="en-US"/>
        </w:rPr>
        <w:t>Formularz oferty - załącznik nr 1</w:t>
      </w:r>
    </w:p>
    <w:p w:rsidR="00B55B87" w:rsidRPr="001E72D2" w:rsidRDefault="00710822" w:rsidP="00B55B87">
      <w:pPr>
        <w:pStyle w:val="Akapitzlist"/>
        <w:numPr>
          <w:ilvl w:val="0"/>
          <w:numId w:val="16"/>
        </w:numPr>
        <w:rPr>
          <w:rFonts w:ascii="Times New Roman" w:hAnsi="Times New Roman" w:cs="Times New Roman"/>
          <w:b/>
          <w:lang w:eastAsia="en-US"/>
        </w:rPr>
      </w:pPr>
      <w:r>
        <w:rPr>
          <w:rFonts w:ascii="Times New Roman" w:hAnsi="Times New Roman" w:cs="Times New Roman"/>
          <w:lang w:eastAsia="en-US"/>
        </w:rPr>
        <w:t>Wzór</w:t>
      </w:r>
      <w:r w:rsidR="00B55B87" w:rsidRPr="001E72D2">
        <w:rPr>
          <w:rFonts w:ascii="Times New Roman" w:hAnsi="Times New Roman" w:cs="Times New Roman"/>
          <w:lang w:eastAsia="en-US"/>
        </w:rPr>
        <w:t xml:space="preserve"> umowy - załącznik nr </w:t>
      </w:r>
      <w:r>
        <w:rPr>
          <w:rFonts w:ascii="Times New Roman" w:hAnsi="Times New Roman" w:cs="Times New Roman"/>
          <w:lang w:eastAsia="en-US"/>
        </w:rPr>
        <w:t>2</w:t>
      </w:r>
    </w:p>
    <w:p w:rsidR="00B55B87" w:rsidRPr="001E72D2" w:rsidRDefault="00B55B87" w:rsidP="00B55B87">
      <w:pPr>
        <w:pStyle w:val="Akapitzlist"/>
        <w:numPr>
          <w:ilvl w:val="0"/>
          <w:numId w:val="16"/>
        </w:numPr>
        <w:autoSpaceDE w:val="0"/>
        <w:autoSpaceDN w:val="0"/>
        <w:adjustRightInd w:val="0"/>
        <w:jc w:val="both"/>
        <w:rPr>
          <w:rFonts w:ascii="Times New Roman" w:eastAsia="Calibri" w:hAnsi="Times New Roman" w:cs="Times New Roman"/>
        </w:rPr>
      </w:pPr>
      <w:r>
        <w:rPr>
          <w:rFonts w:ascii="Times New Roman" w:hAnsi="Times New Roman" w:cs="Times New Roman"/>
          <w:lang w:eastAsia="en-US"/>
        </w:rPr>
        <w:t>Minimum 1</w:t>
      </w:r>
      <w:r w:rsidRPr="001E72D2">
        <w:rPr>
          <w:rFonts w:ascii="Times New Roman" w:hAnsi="Times New Roman" w:cs="Times New Roman"/>
          <w:lang w:eastAsia="en-US"/>
        </w:rPr>
        <w:t xml:space="preserve"> referencję potwierdzające wykonywanie</w:t>
      </w:r>
      <w:r>
        <w:rPr>
          <w:rFonts w:ascii="Times New Roman" w:hAnsi="Times New Roman" w:cs="Times New Roman"/>
          <w:lang w:eastAsia="en-US"/>
        </w:rPr>
        <w:t xml:space="preserve"> usług w tym jedna na minimum 100</w:t>
      </w:r>
      <w:r w:rsidR="00710822">
        <w:rPr>
          <w:rFonts w:ascii="Times New Roman" w:hAnsi="Times New Roman" w:cs="Times New Roman"/>
          <w:lang w:eastAsia="en-US"/>
        </w:rPr>
        <w:t>.000 zł brutto oraz minimum 100</w:t>
      </w:r>
      <w:r w:rsidRPr="001E72D2">
        <w:rPr>
          <w:rFonts w:ascii="Times New Roman" w:hAnsi="Times New Roman" w:cs="Times New Roman"/>
          <w:lang w:eastAsia="en-US"/>
        </w:rPr>
        <w:t xml:space="preserve"> urządzeń dostarczonych w ramach umowy.</w:t>
      </w:r>
    </w:p>
    <w:p w:rsidR="00710822" w:rsidRPr="00710822" w:rsidRDefault="00710822" w:rsidP="00710822">
      <w:pPr>
        <w:pStyle w:val="Akapitzlist"/>
        <w:numPr>
          <w:ilvl w:val="0"/>
          <w:numId w:val="16"/>
        </w:numPr>
        <w:spacing w:after="0"/>
        <w:jc w:val="both"/>
        <w:rPr>
          <w:rFonts w:ascii="Times New Roman" w:hAnsi="Times New Roman"/>
          <w:sz w:val="24"/>
        </w:rPr>
      </w:pPr>
      <w:r w:rsidRPr="00710822">
        <w:rPr>
          <w:rFonts w:ascii="Times New Roman" w:hAnsi="Times New Roman"/>
          <w:sz w:val="24"/>
        </w:rPr>
        <w:t xml:space="preserve">Zaświadczenie przejścia systemu zarządzania urządzeniami drukującymi z właściwej </w:t>
      </w:r>
    </w:p>
    <w:p w:rsidR="00710822" w:rsidRPr="00710822" w:rsidRDefault="00710822" w:rsidP="00710822">
      <w:pPr>
        <w:pStyle w:val="Akapitzlist"/>
        <w:jc w:val="both"/>
        <w:rPr>
          <w:rFonts w:ascii="Times New Roman" w:hAnsi="Times New Roman"/>
          <w:sz w:val="24"/>
        </w:rPr>
      </w:pPr>
      <w:r w:rsidRPr="00710822">
        <w:rPr>
          <w:rFonts w:ascii="Times New Roman" w:hAnsi="Times New Roman"/>
          <w:sz w:val="24"/>
        </w:rPr>
        <w:t>Jednostki tj. ABW, BS, NASK.</w:t>
      </w:r>
    </w:p>
    <w:p w:rsidR="00B55B87" w:rsidRDefault="00B55B87"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710822" w:rsidRDefault="00710822" w:rsidP="00B55B87">
      <w:pPr>
        <w:autoSpaceDE w:val="0"/>
        <w:jc w:val="right"/>
        <w:rPr>
          <w:rFonts w:ascii="Times New Roman" w:eastAsia="TimesNewRoman" w:hAnsi="Times New Roman"/>
          <w:b/>
          <w:color w:val="000000"/>
          <w:lang w:eastAsia="ar-SA"/>
        </w:rPr>
      </w:pPr>
    </w:p>
    <w:p w:rsidR="00F26E15" w:rsidRDefault="00F26E15" w:rsidP="00B55B87">
      <w:pPr>
        <w:autoSpaceDE w:val="0"/>
        <w:jc w:val="right"/>
        <w:rPr>
          <w:rFonts w:ascii="Times New Roman" w:eastAsia="TimesNewRoman" w:hAnsi="Times New Roman"/>
          <w:b/>
          <w:color w:val="000000"/>
          <w:lang w:eastAsia="ar-SA"/>
        </w:rPr>
      </w:pPr>
    </w:p>
    <w:p w:rsidR="00B55B87" w:rsidRPr="001E72D2" w:rsidRDefault="00B55B87" w:rsidP="00B55B87">
      <w:pPr>
        <w:autoSpaceDE w:val="0"/>
        <w:jc w:val="right"/>
        <w:rPr>
          <w:rFonts w:ascii="Times New Roman" w:eastAsia="TimesNewRoman" w:hAnsi="Times New Roman"/>
          <w:b/>
          <w:color w:val="000000"/>
          <w:lang w:eastAsia="ar-SA"/>
        </w:rPr>
      </w:pPr>
      <w:r w:rsidRPr="001E72D2">
        <w:rPr>
          <w:rFonts w:ascii="Times New Roman" w:eastAsia="TimesNewRoman" w:hAnsi="Times New Roman"/>
          <w:b/>
          <w:color w:val="000000"/>
          <w:lang w:eastAsia="ar-SA"/>
        </w:rPr>
        <w:lastRenderedPageBreak/>
        <w:t>ZAŁĄCZNIK NR 1</w:t>
      </w:r>
    </w:p>
    <w:p w:rsidR="00B55B87" w:rsidRPr="001E72D2" w:rsidRDefault="00B55B87" w:rsidP="00B55B87">
      <w:pPr>
        <w:autoSpaceDE w:val="0"/>
        <w:rPr>
          <w:rFonts w:ascii="Times New Roman" w:eastAsia="TimesNewRoman" w:hAnsi="Times New Roman"/>
          <w:color w:val="000000"/>
          <w:lang w:eastAsia="ar-SA"/>
        </w:rPr>
      </w:pPr>
      <w:r w:rsidRPr="001E72D2">
        <w:rPr>
          <w:rFonts w:ascii="Times New Roman" w:eastAsia="TimesNewRoman" w:hAnsi="Times New Roman"/>
          <w:color w:val="000000"/>
          <w:lang w:eastAsia="ar-SA"/>
        </w:rPr>
        <w:t>Nazwa Wykonawcy</w:t>
      </w:r>
    </w:p>
    <w:p w:rsidR="00B55B87" w:rsidRPr="001E72D2" w:rsidRDefault="00B55B87" w:rsidP="00B55B87">
      <w:pPr>
        <w:autoSpaceDE w:val="0"/>
        <w:rPr>
          <w:rFonts w:ascii="Times New Roman" w:eastAsia="TimesNewRoman" w:hAnsi="Times New Roman"/>
          <w:color w:val="000000"/>
          <w:lang w:eastAsia="ar-SA"/>
        </w:rPr>
      </w:pPr>
      <w:r w:rsidRPr="001E72D2">
        <w:rPr>
          <w:rFonts w:ascii="Times New Roman" w:eastAsia="TimesNewRoman" w:hAnsi="Times New Roman"/>
          <w:color w:val="000000"/>
          <w:lang w:eastAsia="ar-SA"/>
        </w:rPr>
        <w:t>………………………………………</w:t>
      </w:r>
    </w:p>
    <w:p w:rsidR="00B55B87" w:rsidRPr="001E72D2" w:rsidRDefault="00B55B87" w:rsidP="00B55B87">
      <w:pPr>
        <w:autoSpaceDE w:val="0"/>
        <w:jc w:val="center"/>
        <w:rPr>
          <w:rFonts w:ascii="Times New Roman" w:eastAsia="TimesNewRoman" w:hAnsi="Times New Roman"/>
          <w:b/>
          <w:color w:val="000000"/>
          <w:lang w:eastAsia="ar-SA"/>
        </w:rPr>
      </w:pPr>
      <w:r w:rsidRPr="001E72D2">
        <w:rPr>
          <w:rFonts w:ascii="Times New Roman" w:eastAsia="TimesNewRoman" w:hAnsi="Times New Roman"/>
          <w:b/>
          <w:color w:val="000000"/>
          <w:lang w:eastAsia="ar-SA"/>
        </w:rPr>
        <w:t>FORMULARZ OFERTY</w:t>
      </w:r>
    </w:p>
    <w:p w:rsidR="00B55B87" w:rsidRPr="00F26E15" w:rsidRDefault="00B55B87" w:rsidP="00B55B87">
      <w:pPr>
        <w:autoSpaceDE w:val="0"/>
        <w:jc w:val="both"/>
        <w:rPr>
          <w:rFonts w:ascii="Times New Roman" w:eastAsia="TimesNewRoman" w:hAnsi="Times New Roman"/>
          <w:color w:val="000000"/>
          <w:sz w:val="20"/>
          <w:szCs w:val="20"/>
          <w:lang w:eastAsia="ar-SA"/>
        </w:rPr>
      </w:pPr>
      <w:r w:rsidRPr="00F26E15">
        <w:rPr>
          <w:rFonts w:ascii="Times New Roman" w:eastAsia="TimesNewRoman" w:hAnsi="Times New Roman"/>
          <w:color w:val="000000"/>
          <w:sz w:val="20"/>
          <w:szCs w:val="20"/>
          <w:lang w:eastAsia="ar-SA"/>
        </w:rPr>
        <w:t>W odpowiedzi na Zapytanie ofertowe na „</w:t>
      </w:r>
      <w:r w:rsidRPr="00F26E15">
        <w:rPr>
          <w:rFonts w:ascii="Times New Roman" w:hAnsi="Times New Roman"/>
          <w:sz w:val="20"/>
          <w:szCs w:val="20"/>
          <w:lang w:eastAsia="en-US"/>
        </w:rPr>
        <w:t>Abonementowa</w:t>
      </w:r>
      <w:r w:rsidRPr="00F26E15">
        <w:rPr>
          <w:rFonts w:ascii="Times New Roman" w:eastAsia="TimesNewRoman" w:hAnsi="Times New Roman"/>
          <w:color w:val="000000"/>
          <w:sz w:val="20"/>
          <w:szCs w:val="20"/>
          <w:lang w:eastAsia="ar-SA"/>
        </w:rPr>
        <w:t xml:space="preserve"> usługę uruchomienia i utrzymania systemu kompleksowej obsługi urządzeń drukujących, użytkowanych w Centrum Opieki Medycznej </w:t>
      </w:r>
    </w:p>
    <w:p w:rsidR="00B55B87" w:rsidRPr="00823C1D" w:rsidRDefault="00B55B87" w:rsidP="00B55B87">
      <w:pPr>
        <w:pStyle w:val="Akapitzlist"/>
        <w:numPr>
          <w:ilvl w:val="0"/>
          <w:numId w:val="17"/>
        </w:numPr>
        <w:suppressAutoHyphens/>
        <w:autoSpaceDE w:val="0"/>
        <w:rPr>
          <w:rFonts w:ascii="Times New Roman" w:eastAsia="TimesNewRoman" w:hAnsi="Times New Roman" w:cs="Times New Roman"/>
          <w:sz w:val="20"/>
          <w:szCs w:val="20"/>
          <w:lang w:eastAsia="ar-SA"/>
        </w:rPr>
      </w:pPr>
      <w:r w:rsidRPr="00823C1D">
        <w:rPr>
          <w:rFonts w:ascii="Times New Roman" w:eastAsia="TimesNewRoman" w:hAnsi="Times New Roman" w:cs="Times New Roman"/>
          <w:sz w:val="20"/>
          <w:szCs w:val="20"/>
          <w:lang w:eastAsia="ar-SA"/>
        </w:rPr>
        <w:t xml:space="preserve">Oferujemy wykonanie usługi przy założeniu wydruku </w:t>
      </w:r>
      <w:r w:rsidR="00823C1D" w:rsidRPr="00823C1D">
        <w:rPr>
          <w:rFonts w:ascii="Times New Roman" w:eastAsia="TimesNewRoman" w:hAnsi="Times New Roman" w:cs="Times New Roman"/>
          <w:b/>
          <w:bCs/>
          <w:sz w:val="20"/>
          <w:szCs w:val="20"/>
          <w:lang w:eastAsia="ar-SA"/>
        </w:rPr>
        <w:t>3 000 0000</w:t>
      </w:r>
      <w:r w:rsidRPr="00823C1D">
        <w:rPr>
          <w:rFonts w:ascii="Times New Roman" w:eastAsia="TimesNewRoman" w:hAnsi="Times New Roman" w:cs="Times New Roman"/>
          <w:sz w:val="20"/>
          <w:szCs w:val="20"/>
          <w:lang w:eastAsia="ar-SA"/>
        </w:rPr>
        <w:t xml:space="preserve"> stron monochromatycznych plus </w:t>
      </w:r>
      <w:r w:rsidR="00823C1D" w:rsidRPr="00823C1D">
        <w:rPr>
          <w:rFonts w:ascii="Times New Roman" w:eastAsia="TimesNewRoman" w:hAnsi="Times New Roman" w:cs="Times New Roman"/>
          <w:b/>
          <w:bCs/>
          <w:sz w:val="20"/>
          <w:szCs w:val="20"/>
          <w:lang w:eastAsia="ar-SA"/>
        </w:rPr>
        <w:t>3000</w:t>
      </w:r>
      <w:r w:rsidR="00823C1D" w:rsidRPr="00823C1D">
        <w:rPr>
          <w:rFonts w:ascii="Times New Roman" w:eastAsia="TimesNewRoman" w:hAnsi="Times New Roman" w:cs="Times New Roman"/>
          <w:sz w:val="20"/>
          <w:szCs w:val="20"/>
          <w:lang w:eastAsia="ar-SA"/>
        </w:rPr>
        <w:t xml:space="preserve"> stron kolorowych za cenę w PLN</w:t>
      </w:r>
      <w:r w:rsidRPr="00823C1D">
        <w:rPr>
          <w:rFonts w:ascii="Times New Roman" w:eastAsia="TimesNewRoman" w:hAnsi="Times New Roman" w:cs="Times New Roman"/>
          <w:sz w:val="20"/>
          <w:szCs w:val="20"/>
          <w:lang w:eastAsia="ar-SA"/>
        </w:rPr>
        <w:t xml:space="preserve">: </w:t>
      </w:r>
    </w:p>
    <w:p w:rsidR="00B55B87" w:rsidRPr="00F26E15" w:rsidRDefault="00B55B87" w:rsidP="00B55B87">
      <w:pPr>
        <w:pStyle w:val="Akapitzlist"/>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netto: …………………………………………………….</w:t>
      </w:r>
    </w:p>
    <w:p w:rsidR="00B55B87" w:rsidRPr="00F26E15" w:rsidRDefault="00B55B87" w:rsidP="00B55B87">
      <w:pPr>
        <w:pStyle w:val="Akapitzlist"/>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Słownie ……………………………………………..…..</w:t>
      </w:r>
    </w:p>
    <w:p w:rsidR="00B55B87" w:rsidRPr="00F26E15" w:rsidRDefault="00B55B87" w:rsidP="00B55B87">
      <w:pPr>
        <w:pStyle w:val="Akapitzlist"/>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brutto:  ………………………………….…….Zł (w tym 23.%VAT)</w:t>
      </w:r>
    </w:p>
    <w:p w:rsidR="00B55B87" w:rsidRPr="00F26E15" w:rsidRDefault="00B55B87" w:rsidP="00B55B87">
      <w:pPr>
        <w:pStyle w:val="Akapitzlist"/>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Słownie ……………………………………………..…..</w:t>
      </w:r>
    </w:p>
    <w:tbl>
      <w:tblPr>
        <w:tblW w:w="9060" w:type="dxa"/>
        <w:tblCellMar>
          <w:left w:w="70" w:type="dxa"/>
          <w:right w:w="70" w:type="dxa"/>
        </w:tblCellMar>
        <w:tblLook w:val="04A0"/>
      </w:tblPr>
      <w:tblGrid>
        <w:gridCol w:w="419"/>
        <w:gridCol w:w="2483"/>
        <w:gridCol w:w="665"/>
        <w:gridCol w:w="1237"/>
        <w:gridCol w:w="900"/>
        <w:gridCol w:w="991"/>
        <w:gridCol w:w="829"/>
        <w:gridCol w:w="1552"/>
      </w:tblGrid>
      <w:tr w:rsidR="00B55B87" w:rsidRPr="005D3EC3" w:rsidTr="00710822">
        <w:trPr>
          <w:trHeight w:val="1043"/>
        </w:trPr>
        <w:tc>
          <w:tcPr>
            <w:tcW w:w="419" w:type="dxa"/>
            <w:tcBorders>
              <w:top w:val="single" w:sz="4" w:space="0" w:color="000000"/>
              <w:left w:val="single" w:sz="4" w:space="0" w:color="000000"/>
              <w:bottom w:val="nil"/>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b/>
                <w:bCs/>
                <w:color w:val="000000"/>
              </w:rPr>
            </w:pPr>
            <w:r w:rsidRPr="005D3EC3">
              <w:rPr>
                <w:rFonts w:eastAsia="Times New Roman" w:cstheme="minorHAnsi"/>
                <w:b/>
                <w:bCs/>
                <w:color w:val="000000"/>
              </w:rPr>
              <w:t>Lp.</w:t>
            </w:r>
          </w:p>
        </w:tc>
        <w:tc>
          <w:tcPr>
            <w:tcW w:w="2483" w:type="dxa"/>
            <w:tcBorders>
              <w:top w:val="single" w:sz="4" w:space="0" w:color="000000"/>
              <w:left w:val="nil"/>
              <w:bottom w:val="nil"/>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b/>
                <w:bCs/>
                <w:color w:val="000000"/>
              </w:rPr>
            </w:pPr>
            <w:r w:rsidRPr="005D3EC3">
              <w:rPr>
                <w:rFonts w:eastAsia="Times New Roman" w:cstheme="minorHAnsi"/>
                <w:b/>
                <w:bCs/>
                <w:color w:val="000000"/>
              </w:rPr>
              <w:t>Nazwa asortymentu</w:t>
            </w:r>
            <w:r w:rsidRPr="005D3EC3">
              <w:rPr>
                <w:rFonts w:eastAsia="Times New Roman" w:cstheme="minorHAnsi"/>
                <w:b/>
                <w:bCs/>
                <w:color w:val="000000"/>
              </w:rPr>
              <w:br/>
              <w:t>- przedmiot zamówienia</w:t>
            </w:r>
          </w:p>
        </w:tc>
        <w:tc>
          <w:tcPr>
            <w:tcW w:w="660" w:type="dxa"/>
            <w:tcBorders>
              <w:top w:val="single" w:sz="4" w:space="0" w:color="000000"/>
              <w:left w:val="nil"/>
              <w:bottom w:val="nil"/>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b/>
                <w:bCs/>
                <w:color w:val="000000"/>
              </w:rPr>
            </w:pPr>
            <w:r w:rsidRPr="005D3EC3">
              <w:rPr>
                <w:rFonts w:eastAsia="Times New Roman" w:cstheme="minorHAnsi"/>
                <w:b/>
                <w:bCs/>
                <w:color w:val="000000"/>
              </w:rPr>
              <w:t>Jedn.</w:t>
            </w:r>
            <w:r w:rsidRPr="005D3EC3">
              <w:rPr>
                <w:rFonts w:eastAsia="Times New Roman" w:cstheme="minorHAnsi"/>
                <w:b/>
                <w:bCs/>
                <w:color w:val="000000"/>
              </w:rPr>
              <w:br/>
              <w:t>miary</w:t>
            </w:r>
          </w:p>
        </w:tc>
        <w:tc>
          <w:tcPr>
            <w:tcW w:w="1226" w:type="dxa"/>
            <w:tcBorders>
              <w:top w:val="single" w:sz="4" w:space="0" w:color="000000"/>
              <w:left w:val="nil"/>
              <w:bottom w:val="nil"/>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b/>
                <w:bCs/>
                <w:color w:val="000000"/>
              </w:rPr>
            </w:pPr>
            <w:r w:rsidRPr="005D3EC3">
              <w:rPr>
                <w:rFonts w:eastAsia="Times New Roman" w:cstheme="minorHAnsi"/>
                <w:color w:val="000000"/>
              </w:rPr>
              <w:t>Szacunkowa</w:t>
            </w:r>
            <w:r w:rsidRPr="005D3EC3">
              <w:rPr>
                <w:rFonts w:eastAsia="Times New Roman" w:cstheme="minorHAnsi"/>
                <w:b/>
                <w:bCs/>
                <w:color w:val="000000"/>
              </w:rPr>
              <w:br/>
              <w:t>ilość</w:t>
            </w:r>
          </w:p>
        </w:tc>
        <w:tc>
          <w:tcPr>
            <w:tcW w:w="900" w:type="dxa"/>
            <w:tcBorders>
              <w:top w:val="single" w:sz="4" w:space="0" w:color="000000"/>
              <w:left w:val="nil"/>
              <w:bottom w:val="nil"/>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b/>
                <w:bCs/>
                <w:color w:val="000000"/>
              </w:rPr>
            </w:pPr>
            <w:r w:rsidRPr="005D3EC3">
              <w:rPr>
                <w:rFonts w:eastAsia="Times New Roman" w:cstheme="minorHAnsi"/>
                <w:b/>
                <w:bCs/>
                <w:color w:val="000000"/>
              </w:rPr>
              <w:t>Cena jedn.</w:t>
            </w:r>
            <w:r w:rsidRPr="005D3EC3">
              <w:rPr>
                <w:rFonts w:eastAsia="Times New Roman" w:cstheme="minorHAnsi"/>
                <w:b/>
                <w:bCs/>
                <w:color w:val="000000"/>
              </w:rPr>
              <w:br/>
              <w:t>netto</w:t>
            </w:r>
            <w:r w:rsidRPr="005D3EC3">
              <w:rPr>
                <w:rFonts w:eastAsia="Times New Roman" w:cstheme="minorHAnsi"/>
                <w:b/>
                <w:bCs/>
                <w:color w:val="000000"/>
              </w:rPr>
              <w:br/>
              <w:t>w zł</w:t>
            </w:r>
          </w:p>
        </w:tc>
        <w:tc>
          <w:tcPr>
            <w:tcW w:w="991" w:type="dxa"/>
            <w:tcBorders>
              <w:top w:val="single" w:sz="4" w:space="0" w:color="000000"/>
              <w:left w:val="nil"/>
              <w:bottom w:val="nil"/>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b/>
                <w:bCs/>
                <w:color w:val="000000"/>
              </w:rPr>
            </w:pPr>
            <w:r w:rsidRPr="005D3EC3">
              <w:rPr>
                <w:rFonts w:eastAsia="Times New Roman" w:cstheme="minorHAnsi"/>
                <w:b/>
                <w:bCs/>
                <w:color w:val="000000"/>
              </w:rPr>
              <w:t>Wartość</w:t>
            </w:r>
            <w:r w:rsidRPr="005D3EC3">
              <w:rPr>
                <w:rFonts w:eastAsia="Times New Roman" w:cstheme="minorHAnsi"/>
                <w:b/>
                <w:bCs/>
                <w:color w:val="000000"/>
              </w:rPr>
              <w:br/>
              <w:t>netto</w:t>
            </w:r>
            <w:r w:rsidRPr="005D3EC3">
              <w:rPr>
                <w:rFonts w:eastAsia="Times New Roman" w:cstheme="minorHAnsi"/>
                <w:b/>
                <w:bCs/>
                <w:color w:val="000000"/>
              </w:rPr>
              <w:br/>
              <w:t>w zł</w:t>
            </w:r>
          </w:p>
        </w:tc>
        <w:tc>
          <w:tcPr>
            <w:tcW w:w="829" w:type="dxa"/>
            <w:tcBorders>
              <w:top w:val="single" w:sz="4" w:space="0" w:color="000000"/>
              <w:left w:val="nil"/>
              <w:bottom w:val="nil"/>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b/>
                <w:bCs/>
                <w:color w:val="000000"/>
              </w:rPr>
            </w:pPr>
            <w:r w:rsidRPr="005D3EC3">
              <w:rPr>
                <w:rFonts w:eastAsia="Times New Roman" w:cstheme="minorHAnsi"/>
                <w:b/>
                <w:bCs/>
                <w:color w:val="000000"/>
              </w:rPr>
              <w:t>Stawka VAT</w:t>
            </w:r>
            <w:r w:rsidRPr="005D3EC3">
              <w:rPr>
                <w:rFonts w:eastAsia="Times New Roman" w:cstheme="minorHAnsi"/>
                <w:b/>
                <w:bCs/>
                <w:color w:val="000000"/>
              </w:rPr>
              <w:br/>
              <w:t>w %</w:t>
            </w:r>
          </w:p>
        </w:tc>
        <w:tc>
          <w:tcPr>
            <w:tcW w:w="1552" w:type="dxa"/>
            <w:tcBorders>
              <w:top w:val="single" w:sz="4" w:space="0" w:color="000000"/>
              <w:left w:val="nil"/>
              <w:bottom w:val="nil"/>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b/>
                <w:bCs/>
                <w:color w:val="000000"/>
              </w:rPr>
            </w:pPr>
            <w:r w:rsidRPr="005D3EC3">
              <w:rPr>
                <w:rFonts w:eastAsia="Times New Roman" w:cstheme="minorHAnsi"/>
                <w:b/>
                <w:bCs/>
                <w:color w:val="000000"/>
              </w:rPr>
              <w:t>Wartość</w:t>
            </w:r>
            <w:r w:rsidRPr="005D3EC3">
              <w:rPr>
                <w:rFonts w:eastAsia="Times New Roman" w:cstheme="minorHAnsi"/>
                <w:b/>
                <w:bCs/>
                <w:color w:val="000000"/>
              </w:rPr>
              <w:br/>
              <w:t>brutto</w:t>
            </w:r>
            <w:r w:rsidRPr="005D3EC3">
              <w:rPr>
                <w:rFonts w:eastAsia="Times New Roman" w:cstheme="minorHAnsi"/>
                <w:b/>
                <w:bCs/>
                <w:color w:val="000000"/>
              </w:rPr>
              <w:br/>
              <w:t>w zł</w:t>
            </w:r>
          </w:p>
        </w:tc>
      </w:tr>
      <w:tr w:rsidR="00B55B87" w:rsidRPr="005D3EC3" w:rsidTr="00710822">
        <w:trPr>
          <w:trHeight w:val="241"/>
        </w:trPr>
        <w:tc>
          <w:tcPr>
            <w:tcW w:w="419" w:type="dxa"/>
            <w:tcBorders>
              <w:top w:val="single" w:sz="4" w:space="0" w:color="000000"/>
              <w:left w:val="single" w:sz="4" w:space="0" w:color="000000"/>
              <w:bottom w:val="nil"/>
              <w:right w:val="single" w:sz="4" w:space="0" w:color="000000"/>
            </w:tcBorders>
            <w:shd w:val="clear" w:color="auto" w:fill="auto"/>
            <w:noWrap/>
            <w:vAlign w:val="bottom"/>
            <w:hideMark/>
          </w:tcPr>
          <w:p w:rsidR="00B55B87" w:rsidRPr="005D3EC3" w:rsidRDefault="00B55B87" w:rsidP="00710822">
            <w:pPr>
              <w:spacing w:after="0" w:line="240" w:lineRule="auto"/>
              <w:jc w:val="center"/>
              <w:rPr>
                <w:rFonts w:eastAsia="Times New Roman" w:cstheme="minorHAnsi"/>
                <w:i/>
                <w:iCs/>
                <w:color w:val="000000"/>
                <w:sz w:val="20"/>
                <w:szCs w:val="20"/>
              </w:rPr>
            </w:pPr>
            <w:r w:rsidRPr="005D3EC3">
              <w:rPr>
                <w:rFonts w:eastAsia="Times New Roman" w:cstheme="minorHAnsi"/>
                <w:i/>
                <w:iCs/>
                <w:color w:val="000000"/>
                <w:sz w:val="20"/>
                <w:szCs w:val="20"/>
              </w:rPr>
              <w:t xml:space="preserve"> - 1 -</w:t>
            </w:r>
          </w:p>
        </w:tc>
        <w:tc>
          <w:tcPr>
            <w:tcW w:w="2483" w:type="dxa"/>
            <w:tcBorders>
              <w:top w:val="single" w:sz="4" w:space="0" w:color="000000"/>
              <w:left w:val="nil"/>
              <w:bottom w:val="nil"/>
              <w:right w:val="single" w:sz="4" w:space="0" w:color="000000"/>
            </w:tcBorders>
            <w:shd w:val="clear" w:color="auto" w:fill="auto"/>
            <w:noWrap/>
            <w:vAlign w:val="bottom"/>
            <w:hideMark/>
          </w:tcPr>
          <w:p w:rsidR="00B55B87" w:rsidRPr="005D3EC3" w:rsidRDefault="00B55B87" w:rsidP="00710822">
            <w:pPr>
              <w:spacing w:after="0" w:line="240" w:lineRule="auto"/>
              <w:jc w:val="center"/>
              <w:rPr>
                <w:rFonts w:eastAsia="Times New Roman" w:cstheme="minorHAnsi"/>
                <w:i/>
                <w:iCs/>
                <w:color w:val="000000"/>
                <w:sz w:val="20"/>
                <w:szCs w:val="20"/>
              </w:rPr>
            </w:pPr>
            <w:r w:rsidRPr="005D3EC3">
              <w:rPr>
                <w:rFonts w:eastAsia="Times New Roman" w:cstheme="minorHAnsi"/>
                <w:i/>
                <w:iCs/>
                <w:color w:val="000000"/>
                <w:sz w:val="20"/>
                <w:szCs w:val="20"/>
              </w:rPr>
              <w:t xml:space="preserve"> - 2 -</w:t>
            </w:r>
          </w:p>
        </w:tc>
        <w:tc>
          <w:tcPr>
            <w:tcW w:w="660" w:type="dxa"/>
            <w:tcBorders>
              <w:top w:val="single" w:sz="4" w:space="0" w:color="000000"/>
              <w:left w:val="nil"/>
              <w:bottom w:val="nil"/>
              <w:right w:val="single" w:sz="4" w:space="0" w:color="000000"/>
            </w:tcBorders>
            <w:shd w:val="clear" w:color="auto" w:fill="auto"/>
            <w:noWrap/>
            <w:vAlign w:val="bottom"/>
            <w:hideMark/>
          </w:tcPr>
          <w:p w:rsidR="00B55B87" w:rsidRPr="005D3EC3" w:rsidRDefault="00B55B87" w:rsidP="00710822">
            <w:pPr>
              <w:spacing w:after="0" w:line="240" w:lineRule="auto"/>
              <w:jc w:val="center"/>
              <w:rPr>
                <w:rFonts w:eastAsia="Times New Roman" w:cstheme="minorHAnsi"/>
                <w:i/>
                <w:iCs/>
                <w:color w:val="000000"/>
                <w:sz w:val="20"/>
                <w:szCs w:val="20"/>
              </w:rPr>
            </w:pPr>
            <w:r w:rsidRPr="005D3EC3">
              <w:rPr>
                <w:rFonts w:eastAsia="Times New Roman" w:cstheme="minorHAnsi"/>
                <w:i/>
                <w:iCs/>
                <w:color w:val="000000"/>
                <w:sz w:val="20"/>
                <w:szCs w:val="20"/>
              </w:rPr>
              <w:t xml:space="preserve"> - 3 -</w:t>
            </w:r>
          </w:p>
        </w:tc>
        <w:tc>
          <w:tcPr>
            <w:tcW w:w="1226" w:type="dxa"/>
            <w:tcBorders>
              <w:top w:val="single" w:sz="4" w:space="0" w:color="000000"/>
              <w:left w:val="nil"/>
              <w:bottom w:val="nil"/>
              <w:right w:val="single" w:sz="4" w:space="0" w:color="000000"/>
            </w:tcBorders>
            <w:shd w:val="clear" w:color="auto" w:fill="auto"/>
            <w:noWrap/>
            <w:vAlign w:val="bottom"/>
            <w:hideMark/>
          </w:tcPr>
          <w:p w:rsidR="00B55B87" w:rsidRPr="005D3EC3" w:rsidRDefault="00B55B87" w:rsidP="00710822">
            <w:pPr>
              <w:spacing w:after="0" w:line="240" w:lineRule="auto"/>
              <w:jc w:val="center"/>
              <w:rPr>
                <w:rFonts w:eastAsia="Times New Roman" w:cstheme="minorHAnsi"/>
                <w:i/>
                <w:iCs/>
                <w:color w:val="000000"/>
                <w:sz w:val="20"/>
                <w:szCs w:val="20"/>
              </w:rPr>
            </w:pPr>
            <w:r w:rsidRPr="005D3EC3">
              <w:rPr>
                <w:rFonts w:eastAsia="Times New Roman" w:cstheme="minorHAnsi"/>
                <w:i/>
                <w:iCs/>
                <w:color w:val="000000"/>
                <w:sz w:val="20"/>
                <w:szCs w:val="20"/>
              </w:rPr>
              <w:t xml:space="preserve"> -4 -</w:t>
            </w:r>
          </w:p>
        </w:tc>
        <w:tc>
          <w:tcPr>
            <w:tcW w:w="900" w:type="dxa"/>
            <w:tcBorders>
              <w:top w:val="single" w:sz="4" w:space="0" w:color="000000"/>
              <w:left w:val="nil"/>
              <w:bottom w:val="nil"/>
              <w:right w:val="nil"/>
            </w:tcBorders>
            <w:shd w:val="clear" w:color="auto" w:fill="auto"/>
            <w:noWrap/>
            <w:vAlign w:val="bottom"/>
            <w:hideMark/>
          </w:tcPr>
          <w:p w:rsidR="00B55B87" w:rsidRPr="005D3EC3" w:rsidRDefault="00B55B87" w:rsidP="00710822">
            <w:pPr>
              <w:spacing w:after="0" w:line="240" w:lineRule="auto"/>
              <w:jc w:val="center"/>
              <w:rPr>
                <w:rFonts w:eastAsia="Times New Roman" w:cstheme="minorHAnsi"/>
                <w:i/>
                <w:iCs/>
                <w:color w:val="000000"/>
                <w:sz w:val="20"/>
                <w:szCs w:val="20"/>
              </w:rPr>
            </w:pPr>
            <w:r w:rsidRPr="005D3EC3">
              <w:rPr>
                <w:rFonts w:eastAsia="Times New Roman" w:cstheme="minorHAnsi"/>
                <w:i/>
                <w:iCs/>
                <w:color w:val="000000"/>
                <w:sz w:val="20"/>
                <w:szCs w:val="20"/>
              </w:rPr>
              <w:t xml:space="preserve"> - 5 -</w:t>
            </w:r>
          </w:p>
        </w:tc>
        <w:tc>
          <w:tcPr>
            <w:tcW w:w="991" w:type="dxa"/>
            <w:tcBorders>
              <w:top w:val="single" w:sz="4" w:space="0" w:color="000000"/>
              <w:left w:val="single" w:sz="4" w:space="0" w:color="000000"/>
              <w:bottom w:val="single" w:sz="4" w:space="0" w:color="000000"/>
              <w:right w:val="nil"/>
            </w:tcBorders>
            <w:shd w:val="clear" w:color="auto" w:fill="auto"/>
            <w:noWrap/>
            <w:vAlign w:val="bottom"/>
            <w:hideMark/>
          </w:tcPr>
          <w:p w:rsidR="00B55B87" w:rsidRPr="005D3EC3" w:rsidRDefault="00B55B87" w:rsidP="00710822">
            <w:pPr>
              <w:spacing w:after="0" w:line="240" w:lineRule="auto"/>
              <w:jc w:val="center"/>
              <w:rPr>
                <w:rFonts w:eastAsia="Times New Roman" w:cstheme="minorHAnsi"/>
                <w:i/>
                <w:iCs/>
                <w:color w:val="000000"/>
                <w:sz w:val="20"/>
                <w:szCs w:val="20"/>
              </w:rPr>
            </w:pPr>
            <w:r w:rsidRPr="005D3EC3">
              <w:rPr>
                <w:rFonts w:eastAsia="Times New Roman" w:cstheme="minorHAnsi"/>
                <w:i/>
                <w:iCs/>
                <w:color w:val="000000"/>
                <w:sz w:val="20"/>
                <w:szCs w:val="20"/>
              </w:rPr>
              <w:t xml:space="preserve"> - 6 - (4 x 5)</w:t>
            </w:r>
          </w:p>
        </w:tc>
        <w:tc>
          <w:tcPr>
            <w:tcW w:w="829"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B55B87" w:rsidRPr="005D3EC3" w:rsidRDefault="00B55B87" w:rsidP="00710822">
            <w:pPr>
              <w:spacing w:after="0" w:line="240" w:lineRule="auto"/>
              <w:jc w:val="center"/>
              <w:rPr>
                <w:rFonts w:eastAsia="Times New Roman" w:cstheme="minorHAnsi"/>
                <w:i/>
                <w:iCs/>
                <w:color w:val="000000"/>
                <w:sz w:val="20"/>
                <w:szCs w:val="20"/>
              </w:rPr>
            </w:pPr>
            <w:r w:rsidRPr="005D3EC3">
              <w:rPr>
                <w:rFonts w:eastAsia="Times New Roman" w:cstheme="minorHAnsi"/>
                <w:i/>
                <w:iCs/>
                <w:color w:val="000000"/>
                <w:sz w:val="20"/>
                <w:szCs w:val="20"/>
              </w:rPr>
              <w:t xml:space="preserve"> - 7 -</w:t>
            </w:r>
          </w:p>
        </w:tc>
        <w:tc>
          <w:tcPr>
            <w:tcW w:w="1552" w:type="dxa"/>
            <w:tcBorders>
              <w:top w:val="single" w:sz="4" w:space="0" w:color="000000"/>
              <w:left w:val="nil"/>
              <w:bottom w:val="single" w:sz="4" w:space="0" w:color="000000"/>
              <w:right w:val="single" w:sz="4" w:space="0" w:color="000000"/>
            </w:tcBorders>
            <w:shd w:val="clear" w:color="auto" w:fill="auto"/>
            <w:noWrap/>
            <w:vAlign w:val="bottom"/>
            <w:hideMark/>
          </w:tcPr>
          <w:p w:rsidR="00B55B87" w:rsidRPr="005D3EC3" w:rsidRDefault="00B55B87" w:rsidP="00710822">
            <w:pPr>
              <w:spacing w:after="0" w:line="240" w:lineRule="auto"/>
              <w:jc w:val="center"/>
              <w:rPr>
                <w:rFonts w:eastAsia="Times New Roman" w:cstheme="minorHAnsi"/>
                <w:i/>
                <w:iCs/>
                <w:color w:val="000000"/>
                <w:sz w:val="20"/>
                <w:szCs w:val="20"/>
              </w:rPr>
            </w:pPr>
            <w:r w:rsidRPr="005D3EC3">
              <w:rPr>
                <w:rFonts w:eastAsia="Times New Roman" w:cstheme="minorHAnsi"/>
                <w:i/>
                <w:iCs/>
                <w:color w:val="000000"/>
                <w:sz w:val="20"/>
                <w:szCs w:val="20"/>
              </w:rPr>
              <w:t xml:space="preserve"> - 8 - (6 +VAT)</w:t>
            </w:r>
          </w:p>
        </w:tc>
      </w:tr>
      <w:tr w:rsidR="00B55B87" w:rsidRPr="005D3EC3" w:rsidTr="00710822">
        <w:trPr>
          <w:trHeight w:val="654"/>
        </w:trPr>
        <w:tc>
          <w:tcPr>
            <w:tcW w:w="41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1.</w:t>
            </w:r>
          </w:p>
        </w:tc>
        <w:tc>
          <w:tcPr>
            <w:tcW w:w="2483" w:type="dxa"/>
            <w:tcBorders>
              <w:top w:val="single" w:sz="4" w:space="0" w:color="000000"/>
              <w:left w:val="nil"/>
              <w:bottom w:val="single" w:sz="4" w:space="0" w:color="000000"/>
              <w:right w:val="single" w:sz="4" w:space="0" w:color="000000"/>
            </w:tcBorders>
            <w:shd w:val="clear" w:color="auto" w:fill="auto"/>
            <w:vAlign w:val="center"/>
            <w:hideMark/>
          </w:tcPr>
          <w:p w:rsidR="00B55B87" w:rsidRPr="005D3EC3" w:rsidRDefault="00B55B87" w:rsidP="00710822">
            <w:pPr>
              <w:spacing w:after="0" w:line="240" w:lineRule="auto"/>
              <w:rPr>
                <w:rFonts w:eastAsia="Times New Roman" w:cstheme="minorHAnsi"/>
              </w:rPr>
            </w:pPr>
            <w:r w:rsidRPr="005D3EC3">
              <w:rPr>
                <w:rFonts w:eastAsia="Times New Roman" w:cstheme="minorHAnsi"/>
              </w:rPr>
              <w:t>Wydruk 1 str</w:t>
            </w:r>
            <w:r>
              <w:rPr>
                <w:rFonts w:eastAsia="Times New Roman" w:cstheme="minorHAnsi"/>
              </w:rPr>
              <w:t>.</w:t>
            </w:r>
            <w:r w:rsidRPr="005D3EC3">
              <w:rPr>
                <w:rFonts w:eastAsia="Times New Roman" w:cstheme="minorHAnsi"/>
              </w:rPr>
              <w:t xml:space="preserve"> formatu A4 - wydruki monochromatyczne</w:t>
            </w:r>
          </w:p>
        </w:tc>
        <w:tc>
          <w:tcPr>
            <w:tcW w:w="660" w:type="dxa"/>
            <w:tcBorders>
              <w:top w:val="single" w:sz="4" w:space="0" w:color="000000"/>
              <w:left w:val="nil"/>
              <w:bottom w:val="single" w:sz="4" w:space="0" w:color="000000"/>
              <w:right w:val="single" w:sz="4" w:space="0" w:color="000000"/>
            </w:tcBorders>
            <w:shd w:val="clear" w:color="auto" w:fill="auto"/>
            <w:noWrap/>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szt.</w:t>
            </w:r>
          </w:p>
        </w:tc>
        <w:tc>
          <w:tcPr>
            <w:tcW w:w="1226" w:type="dxa"/>
            <w:tcBorders>
              <w:top w:val="single" w:sz="4" w:space="0" w:color="000000"/>
              <w:left w:val="nil"/>
              <w:bottom w:val="single" w:sz="4" w:space="0" w:color="000000"/>
              <w:right w:val="single" w:sz="4" w:space="0" w:color="000000"/>
            </w:tcBorders>
            <w:shd w:val="clear" w:color="FFFFCC" w:fill="FFFFFF"/>
            <w:noWrap/>
            <w:vAlign w:val="center"/>
            <w:hideMark/>
          </w:tcPr>
          <w:p w:rsidR="00B55B87" w:rsidRPr="005D3EC3" w:rsidRDefault="00823C1D" w:rsidP="00710822">
            <w:pPr>
              <w:spacing w:after="0" w:line="240" w:lineRule="auto"/>
              <w:jc w:val="center"/>
              <w:rPr>
                <w:rFonts w:eastAsia="Times New Roman" w:cstheme="minorHAnsi"/>
                <w:color w:val="000000"/>
              </w:rPr>
            </w:pPr>
            <w:r>
              <w:rPr>
                <w:rFonts w:eastAsia="Times New Roman" w:cstheme="minorHAnsi"/>
                <w:color w:val="000000"/>
              </w:rPr>
              <w:t>3 0</w:t>
            </w:r>
            <w:r w:rsidR="00B55B87" w:rsidRPr="005D3EC3">
              <w:rPr>
                <w:rFonts w:eastAsia="Times New Roman" w:cstheme="minorHAnsi"/>
                <w:color w:val="000000"/>
              </w:rPr>
              <w:t>00 000</w:t>
            </w:r>
          </w:p>
        </w:tc>
        <w:tc>
          <w:tcPr>
            <w:tcW w:w="900" w:type="dxa"/>
            <w:tcBorders>
              <w:top w:val="single" w:sz="4" w:space="0" w:color="000000"/>
              <w:left w:val="nil"/>
              <w:bottom w:val="single" w:sz="4" w:space="0" w:color="000000"/>
              <w:right w:val="single" w:sz="4" w:space="0" w:color="000000"/>
            </w:tcBorders>
            <w:shd w:val="clear" w:color="FFFFCC" w:fill="FFFFFF"/>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 </w:t>
            </w:r>
          </w:p>
        </w:tc>
        <w:tc>
          <w:tcPr>
            <w:tcW w:w="991" w:type="dxa"/>
            <w:tcBorders>
              <w:top w:val="nil"/>
              <w:left w:val="nil"/>
              <w:bottom w:val="single" w:sz="4" w:space="0" w:color="000000"/>
              <w:right w:val="single" w:sz="4" w:space="0" w:color="000000"/>
            </w:tcBorders>
            <w:shd w:val="clear" w:color="FFFFCC" w:fill="FFFFFF"/>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0,00</w:t>
            </w:r>
          </w:p>
        </w:tc>
        <w:tc>
          <w:tcPr>
            <w:tcW w:w="829" w:type="dxa"/>
            <w:tcBorders>
              <w:top w:val="nil"/>
              <w:left w:val="nil"/>
              <w:bottom w:val="single" w:sz="4" w:space="0" w:color="000000"/>
              <w:right w:val="single" w:sz="4" w:space="0" w:color="000000"/>
            </w:tcBorders>
            <w:shd w:val="clear" w:color="FFFFCC" w:fill="FFFFFF"/>
            <w:vAlign w:val="center"/>
          </w:tcPr>
          <w:p w:rsidR="00B55B87" w:rsidRPr="005D3EC3" w:rsidRDefault="00B55B87" w:rsidP="00710822">
            <w:pPr>
              <w:spacing w:after="0" w:line="240" w:lineRule="auto"/>
              <w:jc w:val="center"/>
              <w:rPr>
                <w:rFonts w:eastAsia="Times New Roman" w:cstheme="minorHAnsi"/>
                <w:color w:val="000000"/>
              </w:rPr>
            </w:pPr>
          </w:p>
        </w:tc>
        <w:tc>
          <w:tcPr>
            <w:tcW w:w="1552" w:type="dxa"/>
            <w:tcBorders>
              <w:top w:val="nil"/>
              <w:left w:val="nil"/>
              <w:bottom w:val="single" w:sz="4" w:space="0" w:color="000000"/>
              <w:right w:val="single" w:sz="4" w:space="0" w:color="000000"/>
            </w:tcBorders>
            <w:shd w:val="clear" w:color="FFFFCC" w:fill="FFFFFF"/>
            <w:noWrap/>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0,00</w:t>
            </w:r>
          </w:p>
        </w:tc>
      </w:tr>
      <w:tr w:rsidR="00B55B87" w:rsidRPr="005D3EC3" w:rsidTr="00710822">
        <w:trPr>
          <w:trHeight w:val="654"/>
        </w:trPr>
        <w:tc>
          <w:tcPr>
            <w:tcW w:w="419" w:type="dxa"/>
            <w:tcBorders>
              <w:top w:val="nil"/>
              <w:left w:val="single" w:sz="4" w:space="0" w:color="000000"/>
              <w:bottom w:val="single" w:sz="4" w:space="0" w:color="000000"/>
              <w:right w:val="single" w:sz="4" w:space="0" w:color="000000"/>
            </w:tcBorders>
            <w:shd w:val="clear" w:color="auto" w:fill="auto"/>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2.</w:t>
            </w:r>
          </w:p>
        </w:tc>
        <w:tc>
          <w:tcPr>
            <w:tcW w:w="2483" w:type="dxa"/>
            <w:tcBorders>
              <w:top w:val="nil"/>
              <w:left w:val="nil"/>
              <w:bottom w:val="single" w:sz="4" w:space="0" w:color="000000"/>
              <w:right w:val="single" w:sz="4" w:space="0" w:color="000000"/>
            </w:tcBorders>
            <w:shd w:val="clear" w:color="auto" w:fill="auto"/>
            <w:vAlign w:val="center"/>
            <w:hideMark/>
          </w:tcPr>
          <w:p w:rsidR="00B55B87" w:rsidRPr="005D3EC3" w:rsidRDefault="00B55B87" w:rsidP="00710822">
            <w:pPr>
              <w:spacing w:after="0" w:line="240" w:lineRule="auto"/>
              <w:rPr>
                <w:rFonts w:eastAsia="Times New Roman" w:cstheme="minorHAnsi"/>
              </w:rPr>
            </w:pPr>
            <w:r w:rsidRPr="005D3EC3">
              <w:rPr>
                <w:rFonts w:eastAsia="Times New Roman" w:cstheme="minorHAnsi"/>
              </w:rPr>
              <w:t>Wydruk 1 str</w:t>
            </w:r>
            <w:r>
              <w:rPr>
                <w:rFonts w:eastAsia="Times New Roman" w:cstheme="minorHAnsi"/>
              </w:rPr>
              <w:t>.</w:t>
            </w:r>
            <w:r w:rsidRPr="005D3EC3">
              <w:rPr>
                <w:rFonts w:eastAsia="Times New Roman" w:cstheme="minorHAnsi"/>
              </w:rPr>
              <w:t xml:space="preserve"> formatu A4 - wydruki kolorowe</w:t>
            </w:r>
          </w:p>
        </w:tc>
        <w:tc>
          <w:tcPr>
            <w:tcW w:w="660" w:type="dxa"/>
            <w:tcBorders>
              <w:top w:val="nil"/>
              <w:left w:val="nil"/>
              <w:bottom w:val="single" w:sz="4" w:space="0" w:color="000000"/>
              <w:right w:val="single" w:sz="4" w:space="0" w:color="000000"/>
            </w:tcBorders>
            <w:shd w:val="clear" w:color="auto" w:fill="auto"/>
            <w:noWrap/>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szt.</w:t>
            </w:r>
          </w:p>
        </w:tc>
        <w:tc>
          <w:tcPr>
            <w:tcW w:w="1226" w:type="dxa"/>
            <w:tcBorders>
              <w:top w:val="nil"/>
              <w:left w:val="nil"/>
              <w:bottom w:val="single" w:sz="4" w:space="0" w:color="000000"/>
              <w:right w:val="single" w:sz="4" w:space="0" w:color="000000"/>
            </w:tcBorders>
            <w:shd w:val="clear" w:color="FFFFCC" w:fill="FFFFFF"/>
            <w:noWrap/>
            <w:vAlign w:val="center"/>
            <w:hideMark/>
          </w:tcPr>
          <w:p w:rsidR="00B55B87" w:rsidRPr="005D3EC3" w:rsidRDefault="00823C1D" w:rsidP="00823C1D">
            <w:pPr>
              <w:spacing w:after="0" w:line="240" w:lineRule="auto"/>
              <w:jc w:val="center"/>
              <w:rPr>
                <w:rFonts w:eastAsia="Times New Roman" w:cstheme="minorHAnsi"/>
                <w:color w:val="000000"/>
              </w:rPr>
            </w:pPr>
            <w:r>
              <w:rPr>
                <w:rFonts w:eastAsia="Times New Roman" w:cstheme="minorHAnsi"/>
                <w:color w:val="000000"/>
              </w:rPr>
              <w:t>3 0</w:t>
            </w:r>
            <w:r w:rsidR="00B55B87" w:rsidRPr="005D3EC3">
              <w:rPr>
                <w:rFonts w:eastAsia="Times New Roman" w:cstheme="minorHAnsi"/>
                <w:color w:val="000000"/>
              </w:rPr>
              <w:t>00</w:t>
            </w:r>
          </w:p>
        </w:tc>
        <w:tc>
          <w:tcPr>
            <w:tcW w:w="900" w:type="dxa"/>
            <w:tcBorders>
              <w:top w:val="nil"/>
              <w:left w:val="nil"/>
              <w:bottom w:val="single" w:sz="4" w:space="0" w:color="000000"/>
              <w:right w:val="single" w:sz="4" w:space="0" w:color="000000"/>
            </w:tcBorders>
            <w:shd w:val="clear" w:color="FFFFCC" w:fill="FFFFFF"/>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 </w:t>
            </w:r>
          </w:p>
        </w:tc>
        <w:tc>
          <w:tcPr>
            <w:tcW w:w="991" w:type="dxa"/>
            <w:tcBorders>
              <w:top w:val="nil"/>
              <w:left w:val="nil"/>
              <w:bottom w:val="single" w:sz="4" w:space="0" w:color="000000"/>
              <w:right w:val="single" w:sz="4" w:space="0" w:color="000000"/>
            </w:tcBorders>
            <w:shd w:val="clear" w:color="FFFFCC" w:fill="FFFFFF"/>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0,00</w:t>
            </w:r>
          </w:p>
        </w:tc>
        <w:tc>
          <w:tcPr>
            <w:tcW w:w="829" w:type="dxa"/>
            <w:tcBorders>
              <w:top w:val="nil"/>
              <w:left w:val="nil"/>
              <w:bottom w:val="single" w:sz="4" w:space="0" w:color="000000"/>
              <w:right w:val="single" w:sz="4" w:space="0" w:color="000000"/>
            </w:tcBorders>
            <w:shd w:val="clear" w:color="FFFFCC" w:fill="FFFFFF"/>
            <w:vAlign w:val="center"/>
          </w:tcPr>
          <w:p w:rsidR="00B55B87" w:rsidRPr="005D3EC3" w:rsidRDefault="00B55B87" w:rsidP="00710822">
            <w:pPr>
              <w:spacing w:after="0" w:line="240" w:lineRule="auto"/>
              <w:jc w:val="center"/>
              <w:rPr>
                <w:rFonts w:eastAsia="Times New Roman" w:cstheme="minorHAnsi"/>
                <w:color w:val="000000"/>
              </w:rPr>
            </w:pPr>
          </w:p>
        </w:tc>
        <w:tc>
          <w:tcPr>
            <w:tcW w:w="1552" w:type="dxa"/>
            <w:tcBorders>
              <w:top w:val="nil"/>
              <w:left w:val="nil"/>
              <w:bottom w:val="single" w:sz="4" w:space="0" w:color="000000"/>
              <w:right w:val="single" w:sz="4" w:space="0" w:color="000000"/>
            </w:tcBorders>
            <w:shd w:val="clear" w:color="FFFFCC" w:fill="FFFFFF"/>
            <w:noWrap/>
            <w:vAlign w:val="center"/>
            <w:hideMark/>
          </w:tcPr>
          <w:p w:rsidR="00B55B87" w:rsidRPr="005D3EC3" w:rsidRDefault="00B55B87" w:rsidP="00710822">
            <w:pPr>
              <w:spacing w:after="0" w:line="240" w:lineRule="auto"/>
              <w:jc w:val="center"/>
              <w:rPr>
                <w:rFonts w:eastAsia="Times New Roman" w:cstheme="minorHAnsi"/>
                <w:color w:val="000000"/>
              </w:rPr>
            </w:pPr>
            <w:r w:rsidRPr="005D3EC3">
              <w:rPr>
                <w:rFonts w:eastAsia="Times New Roman" w:cstheme="minorHAnsi"/>
                <w:color w:val="000000"/>
              </w:rPr>
              <w:t>0,00</w:t>
            </w:r>
          </w:p>
        </w:tc>
      </w:tr>
    </w:tbl>
    <w:p w:rsidR="00B55B87" w:rsidRPr="00F26E15" w:rsidRDefault="00B55B87" w:rsidP="00B55B87">
      <w:pPr>
        <w:pStyle w:val="Akapitzlist"/>
        <w:numPr>
          <w:ilvl w:val="0"/>
          <w:numId w:val="17"/>
        </w:numPr>
        <w:spacing w:after="0"/>
        <w:jc w:val="both"/>
        <w:rPr>
          <w:rFonts w:eastAsia="Times New Roman" w:cstheme="minorHAnsi"/>
          <w:color w:val="000000"/>
          <w:sz w:val="20"/>
          <w:szCs w:val="20"/>
        </w:rPr>
      </w:pPr>
      <w:r w:rsidRPr="00F26E15">
        <w:rPr>
          <w:rFonts w:eastAsia="Times New Roman" w:cstheme="minorHAnsi"/>
          <w:color w:val="000000"/>
          <w:sz w:val="20"/>
          <w:szCs w:val="20"/>
        </w:rPr>
        <w:t>Oświadczamy, iż wśród osób bezpośrednio realizujących zamówienie</w:t>
      </w:r>
      <w:r w:rsidRPr="00F26E15">
        <w:rPr>
          <w:rFonts w:eastAsia="Times New Roman" w:cstheme="minorHAnsi"/>
          <w:b/>
          <w:bCs/>
          <w:color w:val="000000"/>
          <w:sz w:val="20"/>
          <w:szCs w:val="20"/>
        </w:rPr>
        <w:t xml:space="preserve"> będzie / nie będzie*</w:t>
      </w:r>
      <w:r w:rsidRPr="00F26E15">
        <w:rPr>
          <w:rFonts w:eastAsia="Times New Roman" w:cstheme="minorHAnsi"/>
          <w:color w:val="000000"/>
          <w:sz w:val="20"/>
          <w:szCs w:val="20"/>
        </w:rPr>
        <w:t xml:space="preserve"> (niepotrzebne skreślić) co najmniej jedna osoba niepełnosprawna w rozumieniu ustawy z dnia 27 sierpnia 1997 r. o rehabilitacji zawodowej i społecznej oraz zatrudnianiu osób niepełnosprawnych (Dz.U. z 2011 r. poz. 721, z późn. zm.);</w:t>
      </w:r>
    </w:p>
    <w:p w:rsidR="00B55B87" w:rsidRPr="00F26E15" w:rsidRDefault="00B55B87" w:rsidP="00B55B87">
      <w:pPr>
        <w:pStyle w:val="Akapitzlist"/>
        <w:numPr>
          <w:ilvl w:val="0"/>
          <w:numId w:val="17"/>
        </w:numPr>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Oświadczamy, że w cenie naszej oferty, zostały uwzględnione wszystkie koszty  wykonania usługi a w szczególności serwisu, dostawy materiałów eksploatacyjnych i napraw urządzeń drukujących.</w:t>
      </w:r>
    </w:p>
    <w:p w:rsidR="00B55B87" w:rsidRPr="00F26E15" w:rsidRDefault="00B55B87" w:rsidP="00B55B87">
      <w:pPr>
        <w:pStyle w:val="Akapitzlist"/>
        <w:numPr>
          <w:ilvl w:val="0"/>
          <w:numId w:val="17"/>
        </w:numPr>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Akceptujemy termin płatności faktury 30 dni od dnia doręczenia Zamawiającemu prawidłowo wystawionej faktury.</w:t>
      </w:r>
    </w:p>
    <w:p w:rsidR="00B55B87" w:rsidRPr="00F26E15" w:rsidRDefault="00B55B87" w:rsidP="00B55B87">
      <w:pPr>
        <w:pStyle w:val="Akapitzlist"/>
        <w:numPr>
          <w:ilvl w:val="0"/>
          <w:numId w:val="17"/>
        </w:numPr>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 xml:space="preserve">Oświadczamy, że zapoznaliśmy się z treścią Opisu Przedmiotu Zamówienia i nie wnosimy do niej zastrzeżeń oraz przyjmujemy warunki w niej zawarte. </w:t>
      </w:r>
    </w:p>
    <w:p w:rsidR="00B55B87" w:rsidRPr="00F26E15" w:rsidRDefault="00B55B87" w:rsidP="00B55B87">
      <w:pPr>
        <w:pStyle w:val="Akapitzlist"/>
        <w:numPr>
          <w:ilvl w:val="0"/>
          <w:numId w:val="17"/>
        </w:numPr>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Oświadczamy, że uważamy się za związanych niniejszą ofertą przez okres 30 dni.</w:t>
      </w:r>
    </w:p>
    <w:p w:rsidR="00B55B87" w:rsidRPr="00F26E15" w:rsidRDefault="00B55B87" w:rsidP="00B55B87">
      <w:pPr>
        <w:pStyle w:val="Akapitzlist"/>
        <w:numPr>
          <w:ilvl w:val="0"/>
          <w:numId w:val="17"/>
        </w:numPr>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Oświadczamy, że akceptujemy projekt umowy, będący załącznikiem do OPZ i w przypadku wygrania zapytania  ofertowego, zobowiązujemy się do zawarcia umowy na wyżej wymienionych warunkach w miejscu i terminie wyznaczonym przez Zamawiającego.</w:t>
      </w:r>
    </w:p>
    <w:p w:rsidR="00B55B87" w:rsidRPr="00F26E15" w:rsidRDefault="00B55B87" w:rsidP="00B55B87">
      <w:pPr>
        <w:pStyle w:val="Akapitzlist"/>
        <w:numPr>
          <w:ilvl w:val="0"/>
          <w:numId w:val="17"/>
        </w:numPr>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Ofertę niniejszą składamy na ...............kolejno ponumerowanych stronach.</w:t>
      </w:r>
    </w:p>
    <w:p w:rsidR="00B55B87" w:rsidRPr="00F26E15" w:rsidRDefault="00B55B87" w:rsidP="00B55B87">
      <w:pPr>
        <w:pStyle w:val="Akapitzlist"/>
        <w:numPr>
          <w:ilvl w:val="0"/>
          <w:numId w:val="17"/>
        </w:numPr>
        <w:suppressAutoHyphens/>
        <w:autoSpaceDE w:val="0"/>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Integralną część oferty stanowią następujące dokumenty*</w:t>
      </w:r>
    </w:p>
    <w:p w:rsidR="00B55B87" w:rsidRPr="00F26E15" w:rsidRDefault="00B55B87" w:rsidP="00B55B87">
      <w:pPr>
        <w:pStyle w:val="Akapitzlist"/>
        <w:numPr>
          <w:ilvl w:val="2"/>
          <w:numId w:val="10"/>
        </w:numPr>
        <w:autoSpaceDE w:val="0"/>
        <w:ind w:left="426"/>
        <w:jc w:val="both"/>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Formularz oferty - załącznik nr 1</w:t>
      </w:r>
    </w:p>
    <w:p w:rsidR="00B55B87" w:rsidRPr="00F26E15" w:rsidRDefault="00B55B87" w:rsidP="005162C9">
      <w:pPr>
        <w:pStyle w:val="Akapitzlist"/>
        <w:numPr>
          <w:ilvl w:val="2"/>
          <w:numId w:val="10"/>
        </w:numPr>
        <w:autoSpaceDE w:val="0"/>
        <w:ind w:left="426"/>
        <w:jc w:val="both"/>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Projekt umowy - załącznik</w:t>
      </w:r>
      <w:r w:rsidR="005162C9" w:rsidRPr="00F26E15">
        <w:rPr>
          <w:rFonts w:ascii="Times New Roman" w:eastAsia="TimesNewRoman" w:hAnsi="Times New Roman" w:cs="Times New Roman"/>
          <w:color w:val="000000"/>
          <w:sz w:val="20"/>
          <w:szCs w:val="20"/>
          <w:lang w:eastAsia="ar-SA"/>
        </w:rPr>
        <w:t xml:space="preserve"> nr 2</w:t>
      </w:r>
    </w:p>
    <w:p w:rsidR="00B55B87" w:rsidRPr="00F26E15" w:rsidRDefault="00B55B87" w:rsidP="005162C9">
      <w:pPr>
        <w:pStyle w:val="Akapitzlist"/>
        <w:numPr>
          <w:ilvl w:val="2"/>
          <w:numId w:val="10"/>
        </w:numPr>
        <w:autoSpaceDE w:val="0"/>
        <w:ind w:left="426"/>
        <w:jc w:val="both"/>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Referencje</w:t>
      </w:r>
    </w:p>
    <w:p w:rsidR="00B55B87" w:rsidRPr="00F26E15" w:rsidRDefault="00B55B87" w:rsidP="005162C9">
      <w:pPr>
        <w:pStyle w:val="Akapitzlist"/>
        <w:numPr>
          <w:ilvl w:val="2"/>
          <w:numId w:val="10"/>
        </w:numPr>
        <w:autoSpaceDE w:val="0"/>
        <w:ind w:left="426"/>
        <w:jc w:val="both"/>
        <w:rPr>
          <w:rFonts w:ascii="Times New Roman" w:eastAsia="TimesNewRoman" w:hAnsi="Times New Roman" w:cs="Times New Roman"/>
          <w:color w:val="000000"/>
          <w:sz w:val="20"/>
          <w:szCs w:val="20"/>
          <w:lang w:eastAsia="ar-SA"/>
        </w:rPr>
      </w:pPr>
      <w:r w:rsidRPr="00F26E15">
        <w:rPr>
          <w:rFonts w:ascii="Times New Roman" w:eastAsia="TimesNewRoman" w:hAnsi="Times New Roman" w:cs="Times New Roman"/>
          <w:color w:val="000000"/>
          <w:sz w:val="20"/>
          <w:szCs w:val="20"/>
          <w:lang w:eastAsia="ar-SA"/>
        </w:rPr>
        <w:t>Potwierdzenia i zaświadczenia</w:t>
      </w:r>
    </w:p>
    <w:p w:rsidR="00B55B87" w:rsidRPr="00F26E15" w:rsidRDefault="00B55B87" w:rsidP="00B55B87">
      <w:pPr>
        <w:pStyle w:val="Akapitzlist"/>
        <w:suppressAutoHyphens/>
        <w:autoSpaceDE w:val="0"/>
        <w:rPr>
          <w:rFonts w:ascii="Times New Roman" w:eastAsia="TimesNewRoman" w:hAnsi="Times New Roman" w:cs="Times New Roman"/>
          <w:color w:val="000000"/>
          <w:sz w:val="20"/>
          <w:szCs w:val="20"/>
          <w:lang w:eastAsia="ar-SA"/>
        </w:rPr>
      </w:pPr>
    </w:p>
    <w:p w:rsidR="005162C9" w:rsidRPr="00F26E15" w:rsidRDefault="00B55B87" w:rsidP="00F26E15">
      <w:pPr>
        <w:autoSpaceDE w:val="0"/>
        <w:jc w:val="right"/>
        <w:rPr>
          <w:rFonts w:ascii="Times New Roman" w:eastAsia="TimesNewRoman" w:hAnsi="Times New Roman"/>
          <w:color w:val="000000"/>
          <w:sz w:val="20"/>
          <w:szCs w:val="20"/>
          <w:lang w:eastAsia="ar-SA"/>
        </w:rPr>
      </w:pPr>
      <w:r w:rsidRPr="00F26E15">
        <w:rPr>
          <w:rFonts w:ascii="Times New Roman" w:eastAsia="TimesNewRoman" w:hAnsi="Times New Roman"/>
          <w:color w:val="000000"/>
          <w:sz w:val="20"/>
          <w:szCs w:val="20"/>
          <w:lang w:eastAsia="ar-SA"/>
        </w:rPr>
        <w:t xml:space="preserve">....………………………………………                                                                                                                          ( podpis upoważnionego                                                                                                                             przedstawiciela wykonawcy) </w:t>
      </w:r>
    </w:p>
    <w:p w:rsidR="00B55B87" w:rsidRPr="001E72D2" w:rsidRDefault="005162C9" w:rsidP="00F26E15">
      <w:pPr>
        <w:jc w:val="right"/>
        <w:rPr>
          <w:rFonts w:ascii="Times New Roman" w:hAnsi="Times New Roman"/>
          <w:b/>
        </w:rPr>
      </w:pPr>
      <w:r>
        <w:rPr>
          <w:rFonts w:ascii="Times New Roman" w:hAnsi="Times New Roman"/>
          <w:b/>
        </w:rPr>
        <w:lastRenderedPageBreak/>
        <w:t>ZAŁĄCZNIK NR 2</w:t>
      </w:r>
    </w:p>
    <w:p w:rsidR="00B55B87" w:rsidRPr="001E72D2" w:rsidRDefault="00B55B87" w:rsidP="00B55B87">
      <w:pPr>
        <w:spacing w:after="0"/>
        <w:ind w:firstLine="708"/>
        <w:jc w:val="center"/>
        <w:rPr>
          <w:rFonts w:ascii="Times New Roman" w:hAnsi="Times New Roman"/>
          <w:b/>
        </w:rPr>
      </w:pPr>
    </w:p>
    <w:p w:rsidR="00B55B87" w:rsidRPr="00CD7D93" w:rsidRDefault="00B55B87" w:rsidP="00B55B87">
      <w:pPr>
        <w:jc w:val="center"/>
        <w:rPr>
          <w:rFonts w:ascii="Times New Roman" w:hAnsi="Times New Roman"/>
        </w:rPr>
      </w:pPr>
      <w:r w:rsidRPr="00CD7D93">
        <w:rPr>
          <w:rFonts w:ascii="Times New Roman" w:hAnsi="Times New Roman"/>
        </w:rPr>
        <w:t>UMOWA NR...............</w:t>
      </w:r>
      <w:r>
        <w:rPr>
          <w:rFonts w:ascii="Times New Roman" w:hAnsi="Times New Roman"/>
        </w:rPr>
        <w:t>(wzór)</w:t>
      </w:r>
    </w:p>
    <w:p w:rsidR="00B55B87" w:rsidRPr="00CD7D93" w:rsidRDefault="00B55B87" w:rsidP="00B55B87">
      <w:pPr>
        <w:jc w:val="both"/>
        <w:rPr>
          <w:rFonts w:ascii="Times New Roman" w:hAnsi="Times New Roman"/>
        </w:rPr>
      </w:pPr>
      <w:r w:rsidRPr="00CD7D93">
        <w:rPr>
          <w:rFonts w:ascii="Times New Roman" w:hAnsi="Times New Roman"/>
        </w:rPr>
        <w:t>Zawarta w dniu ....................w</w:t>
      </w:r>
      <w:r>
        <w:rPr>
          <w:rFonts w:ascii="Times New Roman" w:hAnsi="Times New Roman"/>
        </w:rPr>
        <w:t xml:space="preserve"> Jarosławiu</w:t>
      </w:r>
      <w:r w:rsidRPr="00CD7D93">
        <w:rPr>
          <w:rFonts w:ascii="Times New Roman" w:hAnsi="Times New Roman"/>
        </w:rPr>
        <w:t xml:space="preserve"> </w:t>
      </w:r>
    </w:p>
    <w:p w:rsidR="00B55B87" w:rsidRPr="00CD7D93" w:rsidRDefault="00B55B87" w:rsidP="00B55B87">
      <w:pPr>
        <w:jc w:val="both"/>
        <w:rPr>
          <w:rFonts w:ascii="Times New Roman" w:hAnsi="Times New Roman"/>
        </w:rPr>
      </w:pPr>
      <w:r w:rsidRPr="00CD7D93">
        <w:rPr>
          <w:rFonts w:ascii="Times New Roman" w:hAnsi="Times New Roman"/>
        </w:rPr>
        <w:t xml:space="preserve">pomiędzy:  </w:t>
      </w:r>
    </w:p>
    <w:p w:rsidR="00B55B87" w:rsidRPr="00CD7D93" w:rsidRDefault="00B55B87" w:rsidP="00B55B87">
      <w:pPr>
        <w:spacing w:after="0" w:line="240" w:lineRule="auto"/>
        <w:jc w:val="both"/>
        <w:rPr>
          <w:rFonts w:ascii="Times New Roman" w:hAnsi="Times New Roman"/>
        </w:rPr>
      </w:pPr>
      <w:r w:rsidRPr="00CD7D93">
        <w:rPr>
          <w:rFonts w:ascii="Times New Roman" w:hAnsi="Times New Roman"/>
          <w:b/>
        </w:rPr>
        <w:t xml:space="preserve">Centrum Opieki Medycznej w Jarosławiu, </w:t>
      </w:r>
      <w:r w:rsidRPr="00CD7D93">
        <w:rPr>
          <w:rFonts w:ascii="Times New Roman" w:hAnsi="Times New Roman"/>
        </w:rPr>
        <w:t>ul. 3 Maja 70, 37-500 Jarosław, wpisane do rejestru stowarzyszeń, innych organizacji społecznych i zawodowych, fundacji oraz samodzielnych publicznych zakładów opieki zdrowotnej, prowadzonego przez Sąd Rejonowy w Rzeszowie, XII Wydział Gospodarczy Krajowego Rejestru Sądowego, pod nr KRS:0000024565</w:t>
      </w:r>
    </w:p>
    <w:p w:rsidR="00B55B87" w:rsidRPr="00CD7D93" w:rsidRDefault="00B55B87" w:rsidP="00B55B87">
      <w:pPr>
        <w:spacing w:after="0" w:line="240" w:lineRule="auto"/>
        <w:jc w:val="both"/>
        <w:rPr>
          <w:rFonts w:ascii="Times New Roman" w:hAnsi="Times New Roman"/>
        </w:rPr>
      </w:pPr>
      <w:r w:rsidRPr="00CD7D93">
        <w:rPr>
          <w:rFonts w:ascii="Times New Roman" w:hAnsi="Times New Roman"/>
        </w:rPr>
        <w:t>reprezentowanym przez:</w:t>
      </w:r>
    </w:p>
    <w:p w:rsidR="00B55B87" w:rsidRPr="00CD7D93" w:rsidRDefault="00B55B87" w:rsidP="00B55B87">
      <w:pPr>
        <w:spacing w:after="0" w:line="240" w:lineRule="auto"/>
        <w:rPr>
          <w:rFonts w:ascii="Times New Roman" w:hAnsi="Times New Roman"/>
        </w:rPr>
      </w:pPr>
      <w:r w:rsidRPr="00CD7D93">
        <w:rPr>
          <w:rFonts w:ascii="Times New Roman" w:hAnsi="Times New Roman"/>
        </w:rPr>
        <w:t>Dyrektor Centrum Opieki Medycznej w Jarosławiu – Piotr Pochopień</w:t>
      </w:r>
    </w:p>
    <w:p w:rsidR="00B55B87" w:rsidRPr="00CD7D93" w:rsidRDefault="00B55B87" w:rsidP="00B55B87">
      <w:pPr>
        <w:jc w:val="both"/>
        <w:rPr>
          <w:rFonts w:ascii="Times New Roman" w:hAnsi="Times New Roman"/>
        </w:rPr>
      </w:pPr>
      <w:r>
        <w:rPr>
          <w:rFonts w:ascii="Times New Roman" w:hAnsi="Times New Roman"/>
        </w:rPr>
        <w:t>zwanym</w:t>
      </w:r>
      <w:r w:rsidRPr="00CD7D93">
        <w:rPr>
          <w:rFonts w:ascii="Times New Roman" w:hAnsi="Times New Roman"/>
        </w:rPr>
        <w:t xml:space="preserve"> w</w:t>
      </w:r>
      <w:r>
        <w:rPr>
          <w:rFonts w:ascii="Times New Roman" w:hAnsi="Times New Roman"/>
        </w:rPr>
        <w:t xml:space="preserve"> dalszej części umowy “Zamawiającym”</w:t>
      </w:r>
    </w:p>
    <w:p w:rsidR="00B55B87" w:rsidRPr="00CD7D93" w:rsidRDefault="00B55B87" w:rsidP="00B55B87">
      <w:pPr>
        <w:jc w:val="both"/>
        <w:rPr>
          <w:rFonts w:ascii="Times New Roman" w:hAnsi="Times New Roman"/>
        </w:rPr>
      </w:pPr>
      <w:r w:rsidRPr="00CD7D93">
        <w:rPr>
          <w:rFonts w:ascii="Times New Roman" w:hAnsi="Times New Roman"/>
        </w:rPr>
        <w:t xml:space="preserve">a </w:t>
      </w:r>
    </w:p>
    <w:p w:rsidR="00B55B87" w:rsidRPr="00CD7D93" w:rsidRDefault="00B55B87" w:rsidP="00B55B87">
      <w:pPr>
        <w:jc w:val="both"/>
        <w:rPr>
          <w:rFonts w:ascii="Times New Roman" w:hAnsi="Times New Roman"/>
        </w:rPr>
      </w:pPr>
      <w:r w:rsidRPr="00CD7D93">
        <w:rPr>
          <w:rFonts w:ascii="Times New Roman" w:hAnsi="Times New Roman"/>
        </w:rPr>
        <w:t xml:space="preserve">firmą </w:t>
      </w:r>
    </w:p>
    <w:p w:rsidR="00B55B87" w:rsidRPr="00CD7D93" w:rsidRDefault="00B55B87" w:rsidP="00B55B87">
      <w:pPr>
        <w:jc w:val="both"/>
        <w:rPr>
          <w:rFonts w:ascii="Times New Roman" w:hAnsi="Times New Roman"/>
        </w:rPr>
      </w:pPr>
      <w:r w:rsidRPr="00CD7D93">
        <w:rPr>
          <w:rFonts w:ascii="Times New Roman" w:hAnsi="Times New Roman"/>
        </w:rPr>
        <w:t>………………………….</w:t>
      </w:r>
    </w:p>
    <w:p w:rsidR="00B55B87" w:rsidRPr="00CD7D93" w:rsidRDefault="00B55B87" w:rsidP="00B55B87">
      <w:pPr>
        <w:jc w:val="both"/>
        <w:rPr>
          <w:rFonts w:ascii="Times New Roman" w:hAnsi="Times New Roman"/>
        </w:rPr>
      </w:pPr>
      <w:r w:rsidRPr="00CD7D93">
        <w:rPr>
          <w:rFonts w:ascii="Times New Roman" w:hAnsi="Times New Roman"/>
        </w:rPr>
        <w:t>Zarejestrowanym w Sądzie Rejonowym w, …..………….. pod nr. KRS ………….. którą reprezentuje:</w:t>
      </w:r>
    </w:p>
    <w:p w:rsidR="00B55B87" w:rsidRPr="00CD7D93" w:rsidRDefault="00B55B87" w:rsidP="00B55B87">
      <w:pPr>
        <w:jc w:val="both"/>
        <w:rPr>
          <w:rFonts w:ascii="Times New Roman" w:hAnsi="Times New Roman"/>
        </w:rPr>
      </w:pPr>
      <w:r w:rsidRPr="00CD7D93">
        <w:rPr>
          <w:rFonts w:ascii="Times New Roman" w:hAnsi="Times New Roman"/>
        </w:rPr>
        <w:t>……………………………..</w:t>
      </w:r>
    </w:p>
    <w:p w:rsidR="00B55B87" w:rsidRPr="00CD7D93" w:rsidRDefault="00B55B87" w:rsidP="00B55B87">
      <w:pPr>
        <w:jc w:val="both"/>
        <w:rPr>
          <w:rFonts w:ascii="Times New Roman" w:hAnsi="Times New Roman"/>
        </w:rPr>
      </w:pPr>
      <w:r w:rsidRPr="00CD7D93">
        <w:rPr>
          <w:rFonts w:ascii="Times New Roman" w:hAnsi="Times New Roman"/>
        </w:rPr>
        <w:t xml:space="preserve">zwaną w dalszej części umowy “Wykonawcą”.  </w:t>
      </w:r>
    </w:p>
    <w:p w:rsidR="00B55B87" w:rsidRPr="00CD7D93" w:rsidRDefault="00B55B87" w:rsidP="00B55B87">
      <w:pPr>
        <w:spacing w:after="0" w:line="240" w:lineRule="auto"/>
        <w:jc w:val="center"/>
        <w:rPr>
          <w:rFonts w:ascii="Times New Roman" w:hAnsi="Times New Roman"/>
        </w:rPr>
      </w:pPr>
      <w:r w:rsidRPr="00CD7D93">
        <w:rPr>
          <w:rFonts w:ascii="Times New Roman" w:hAnsi="Times New Roman"/>
        </w:rPr>
        <w:t>§ 1</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1. </w:t>
      </w:r>
      <w:r w:rsidRPr="009018FE">
        <w:rPr>
          <w:rFonts w:ascii="Times New Roman" w:hAnsi="Times New Roman"/>
        </w:rPr>
        <w:t>Zamawiający zleca wykonanie usługi uruchomienia i utrzymania systemu kompleksowej obsługi urządzeń drukujących,.</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2. </w:t>
      </w:r>
      <w:r w:rsidRPr="009018FE">
        <w:rPr>
          <w:rFonts w:ascii="Times New Roman" w:hAnsi="Times New Roman"/>
        </w:rPr>
        <w:t>Zamówienia dokonano w wyniku rozstrzygnięcia Zapytania ofertowego</w:t>
      </w:r>
      <w:ins w:id="1" w:author="Użytkownik systemu Windows" w:date="2022-08-19T09:27:00Z">
        <w:r w:rsidRPr="009018FE">
          <w:rPr>
            <w:rFonts w:ascii="Times New Roman" w:hAnsi="Times New Roman"/>
          </w:rPr>
          <w:t xml:space="preserve"> </w:t>
        </w:r>
      </w:ins>
      <w:r w:rsidRPr="009018FE">
        <w:rPr>
          <w:rFonts w:ascii="Times New Roman" w:hAnsi="Times New Roman"/>
        </w:rPr>
        <w:t>z dnia…………………...</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3. </w:t>
      </w:r>
      <w:r w:rsidRPr="009018FE">
        <w:rPr>
          <w:rFonts w:ascii="Times New Roman" w:hAnsi="Times New Roman"/>
        </w:rPr>
        <w:t>Szczegółowy opis przedmiotu zamówienia obejmuje:</w:t>
      </w:r>
    </w:p>
    <w:p w:rsidR="00B55B87" w:rsidRPr="00CD7D93" w:rsidRDefault="00B55B87" w:rsidP="00B55B87">
      <w:pPr>
        <w:pStyle w:val="Akapitzlist"/>
        <w:numPr>
          <w:ilvl w:val="0"/>
          <w:numId w:val="20"/>
        </w:numPr>
        <w:spacing w:after="0" w:line="240" w:lineRule="auto"/>
        <w:jc w:val="both"/>
        <w:rPr>
          <w:rFonts w:ascii="Times New Roman" w:hAnsi="Times New Roman" w:cs="Times New Roman"/>
        </w:rPr>
      </w:pPr>
      <w:r w:rsidRPr="00CD7D93">
        <w:rPr>
          <w:rFonts w:ascii="Times New Roman" w:hAnsi="Times New Roman" w:cs="Times New Roman"/>
        </w:rPr>
        <w:t>zapewnienie ciągłości pracy urządzeń drukujących, w tym ich naprawy, konserwacji i przeglądów;</w:t>
      </w:r>
    </w:p>
    <w:p w:rsidR="00B55B87" w:rsidRPr="00CD7D93" w:rsidRDefault="00B55B87" w:rsidP="00B55B87">
      <w:pPr>
        <w:pStyle w:val="Akapitzlist"/>
        <w:numPr>
          <w:ilvl w:val="0"/>
          <w:numId w:val="20"/>
        </w:numPr>
        <w:spacing w:after="0" w:line="240" w:lineRule="auto"/>
        <w:jc w:val="both"/>
        <w:rPr>
          <w:rFonts w:ascii="Times New Roman" w:hAnsi="Times New Roman" w:cs="Times New Roman"/>
        </w:rPr>
      </w:pPr>
      <w:r w:rsidRPr="00CD7D93">
        <w:rPr>
          <w:rFonts w:ascii="Times New Roman" w:hAnsi="Times New Roman" w:cs="Times New Roman"/>
        </w:rPr>
        <w:t>udostępnienie i prowadzenie przez Wykonawcę, w oparciu o jego serwery, serwisu umożliwiającego:</w:t>
      </w:r>
    </w:p>
    <w:p w:rsidR="00B55B87" w:rsidRPr="00CD7D93" w:rsidRDefault="00B55B87" w:rsidP="00B55B87">
      <w:pPr>
        <w:pStyle w:val="Akapitzlist"/>
        <w:spacing w:after="0" w:line="240" w:lineRule="auto"/>
        <w:ind w:left="1440"/>
        <w:jc w:val="both"/>
        <w:rPr>
          <w:rFonts w:ascii="Times New Roman" w:hAnsi="Times New Roman" w:cs="Times New Roman"/>
        </w:rPr>
      </w:pPr>
      <w:r w:rsidRPr="00CD7D93">
        <w:rPr>
          <w:rFonts w:ascii="Times New Roman" w:hAnsi="Times New Roman" w:cs="Times New Roman"/>
        </w:rPr>
        <w:t>- zdalne monitorowanie stanu zużycia materiałów eksploatacyjnych dla poszczególnych urządzeń drukujących (w zależności od technologii urządzenia) z wykorzystaniem oprogramowania (agentów) zainstalowanego u Zamawiającego, na które Wykonawca udziela Zamawiającemu prawa użytkowania – podsystem monitorowania;</w:t>
      </w:r>
    </w:p>
    <w:p w:rsidR="00B55B87" w:rsidRPr="00CD7D93" w:rsidRDefault="00B55B87" w:rsidP="00B55B87">
      <w:pPr>
        <w:pStyle w:val="Akapitzlist"/>
        <w:spacing w:after="0" w:line="240" w:lineRule="auto"/>
        <w:ind w:left="1440"/>
        <w:jc w:val="both"/>
        <w:rPr>
          <w:rFonts w:ascii="Times New Roman" w:hAnsi="Times New Roman" w:cs="Times New Roman"/>
        </w:rPr>
      </w:pPr>
      <w:r w:rsidRPr="00CD7D93">
        <w:rPr>
          <w:rFonts w:ascii="Times New Roman" w:hAnsi="Times New Roman" w:cs="Times New Roman"/>
        </w:rPr>
        <w:t xml:space="preserve">- raportowanie ilości wydruków dla poszczególnych urządzeń drukujących – podsystem raportowy na wszystkich urządzeniach Zamawiającego; </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4. </w:t>
      </w:r>
      <w:r w:rsidRPr="009018FE">
        <w:rPr>
          <w:rFonts w:ascii="Times New Roman" w:hAnsi="Times New Roman"/>
        </w:rPr>
        <w:t>Zapewnienie Zamawiającemu  poprzez przeglądarkę WWW dostępu do serwisu Wykonawcy umożliwiającego podgląd monitorowanych urządzeń oraz generowanych raportów;</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5. </w:t>
      </w:r>
      <w:r w:rsidRPr="009018FE">
        <w:rPr>
          <w:rFonts w:ascii="Times New Roman" w:hAnsi="Times New Roman"/>
        </w:rPr>
        <w:t>Dostarczanie materiałów eksploatacyjnych na wezwanie Zamawiającego poprzez dedykowany panel dostępny przez serwis WWW.</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6. </w:t>
      </w:r>
      <w:r w:rsidRPr="009018FE">
        <w:rPr>
          <w:rFonts w:ascii="Times New Roman" w:hAnsi="Times New Roman"/>
        </w:rPr>
        <w:t>Odbiór zużytych materiałów eksploatacyjnych od Zamawiającego odbywa się na życzenie Zamawiającego, nie rzadziej niż raz na 2 tygodnie. w zamian za comiesięczną opłatę uwzględniającą koszt wydruku jednej strony A4 monochromatyczną i kolorową, ujednoliconą dla wszystkich urządzeń Zamawiającego, obliczaną na podstawie ilości wykonanych wydruków raportowanych do serwisu Wykonawcy.</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7. </w:t>
      </w:r>
      <w:r w:rsidRPr="009018FE">
        <w:rPr>
          <w:rFonts w:ascii="Times New Roman" w:hAnsi="Times New Roman"/>
        </w:rPr>
        <w:t>Wymagania ogólne:</w:t>
      </w:r>
    </w:p>
    <w:p w:rsidR="00B55B87" w:rsidRPr="00CD7D93" w:rsidRDefault="00B55B87" w:rsidP="00B55B87">
      <w:pPr>
        <w:pStyle w:val="Akapitzlist"/>
        <w:numPr>
          <w:ilvl w:val="0"/>
          <w:numId w:val="21"/>
        </w:numPr>
        <w:spacing w:after="0" w:line="240" w:lineRule="auto"/>
        <w:ind w:left="1637"/>
        <w:jc w:val="both"/>
        <w:rPr>
          <w:rFonts w:ascii="Times New Roman" w:hAnsi="Times New Roman" w:cs="Times New Roman"/>
        </w:rPr>
      </w:pPr>
      <w:r w:rsidRPr="003538C6">
        <w:rPr>
          <w:rFonts w:ascii="Times New Roman" w:hAnsi="Times New Roman" w:cs="Times New Roman"/>
        </w:rPr>
        <w:lastRenderedPageBreak/>
        <w:t>Szacowana ilość stron A4 wydruku w ramach rea</w:t>
      </w:r>
      <w:r w:rsidR="003538C6" w:rsidRPr="003538C6">
        <w:rPr>
          <w:rFonts w:ascii="Times New Roman" w:hAnsi="Times New Roman" w:cs="Times New Roman"/>
        </w:rPr>
        <w:t>lizacji przedmiotu zamówienia: 3</w:t>
      </w:r>
      <w:r w:rsidRPr="003538C6">
        <w:rPr>
          <w:rFonts w:ascii="Times New Roman" w:hAnsi="Times New Roman" w:cs="Times New Roman"/>
        </w:rPr>
        <w:t>.000.000 w</w:t>
      </w:r>
      <w:r w:rsidR="003538C6" w:rsidRPr="003538C6">
        <w:rPr>
          <w:rFonts w:ascii="Times New Roman" w:hAnsi="Times New Roman" w:cs="Times New Roman"/>
        </w:rPr>
        <w:t>ydruki monochromatyczne oraz 3</w:t>
      </w:r>
      <w:r w:rsidRPr="003538C6">
        <w:rPr>
          <w:rFonts w:ascii="Times New Roman" w:hAnsi="Times New Roman" w:cs="Times New Roman"/>
        </w:rPr>
        <w:t>.000 wydruk</w:t>
      </w:r>
      <w:r w:rsidRPr="00CD7D93">
        <w:rPr>
          <w:rFonts w:ascii="Times New Roman" w:hAnsi="Times New Roman" w:cs="Times New Roman"/>
        </w:rPr>
        <w:t>i kolorowe - dane te to liczby szacunkowe potrzebne do obliczenia wartości zamówienia.</w:t>
      </w:r>
    </w:p>
    <w:p w:rsidR="00B55B87" w:rsidRPr="00CD7D93" w:rsidRDefault="00B55B87" w:rsidP="00B55B87">
      <w:pPr>
        <w:pStyle w:val="Akapitzlist"/>
        <w:numPr>
          <w:ilvl w:val="0"/>
          <w:numId w:val="21"/>
        </w:numPr>
        <w:spacing w:after="0" w:line="240" w:lineRule="auto"/>
        <w:ind w:left="1637"/>
        <w:jc w:val="both"/>
        <w:rPr>
          <w:rFonts w:ascii="Times New Roman" w:hAnsi="Times New Roman" w:cs="Times New Roman"/>
        </w:rPr>
      </w:pPr>
      <w:r w:rsidRPr="00CD7D93">
        <w:rPr>
          <w:rFonts w:ascii="Times New Roman" w:hAnsi="Times New Roman" w:cs="Times New Roman"/>
        </w:rPr>
        <w:t>Wdrożenie i uruchomienie systemu musi nastąpić w terminie nie dłuższym niż 7 dni od dnia podpisania umowy.</w:t>
      </w:r>
    </w:p>
    <w:p w:rsidR="00B55B87" w:rsidRPr="00CD7D93" w:rsidRDefault="00B55B87" w:rsidP="00B55B87">
      <w:pPr>
        <w:pStyle w:val="Akapitzlist"/>
        <w:numPr>
          <w:ilvl w:val="0"/>
          <w:numId w:val="21"/>
        </w:numPr>
        <w:spacing w:after="0" w:line="240" w:lineRule="auto"/>
        <w:ind w:left="1637"/>
        <w:jc w:val="both"/>
        <w:rPr>
          <w:rFonts w:ascii="Times New Roman" w:hAnsi="Times New Roman" w:cs="Times New Roman"/>
        </w:rPr>
      </w:pPr>
      <w:r w:rsidRPr="00CD7D93">
        <w:rPr>
          <w:rFonts w:ascii="Times New Roman" w:hAnsi="Times New Roman" w:cs="Times New Roman"/>
        </w:rPr>
        <w:t>Przedmiotem zamówienia objęte będą posiadane przez Zamawiającego urządzenia, urządzenia drukujące nabywane przez Zamawiającego w ramach tworzenia nowych stanowisk oraz urządzenie użyczone przez Wykonawcę.</w:t>
      </w:r>
    </w:p>
    <w:p w:rsidR="00B55B87" w:rsidRPr="003538C6" w:rsidRDefault="00B55B87" w:rsidP="00B55B87">
      <w:pPr>
        <w:pStyle w:val="Akapitzlist"/>
        <w:numPr>
          <w:ilvl w:val="0"/>
          <w:numId w:val="21"/>
        </w:numPr>
        <w:spacing w:after="0" w:line="240" w:lineRule="auto"/>
        <w:ind w:left="1637"/>
        <w:jc w:val="both"/>
        <w:rPr>
          <w:rFonts w:ascii="Times New Roman" w:hAnsi="Times New Roman" w:cs="Times New Roman"/>
        </w:rPr>
      </w:pPr>
      <w:r w:rsidRPr="003538C6">
        <w:rPr>
          <w:rFonts w:ascii="Times New Roman" w:hAnsi="Times New Roman" w:cs="Times New Roman"/>
        </w:rPr>
        <w:t>Wykonawca musi zapewnić możliwość użyczenia dodatkowo 100 następujących typów urządzeń w terminie 14 dni od podpisania umowy:</w:t>
      </w:r>
    </w:p>
    <w:p w:rsidR="00B55B87" w:rsidRPr="00CD7D93" w:rsidRDefault="00B55B87" w:rsidP="00B55B87">
      <w:pPr>
        <w:pStyle w:val="Akapitzlist"/>
        <w:spacing w:after="0" w:line="240" w:lineRule="auto"/>
        <w:ind w:left="1498"/>
        <w:jc w:val="both"/>
        <w:rPr>
          <w:rFonts w:ascii="Times New Roman" w:hAnsi="Times New Roman" w:cs="Times New Roman"/>
        </w:rPr>
      </w:pPr>
      <w:r w:rsidRPr="003538C6">
        <w:rPr>
          <w:rFonts w:ascii="Times New Roman" w:hAnsi="Times New Roman" w:cs="Times New Roman"/>
        </w:rPr>
        <w:t xml:space="preserve">- drukarka laserowa, monochromatyczna, dupleksowa z dwoma podajnikami umożliwiającymi automatyczny wybór podajnika w zależności od formatu </w:t>
      </w:r>
      <w:r w:rsidRPr="00CD7D93">
        <w:rPr>
          <w:rFonts w:ascii="Times New Roman" w:hAnsi="Times New Roman" w:cs="Times New Roman"/>
        </w:rPr>
        <w:t>wydruku;</w:t>
      </w:r>
    </w:p>
    <w:p w:rsidR="00B55B87" w:rsidRPr="00CD7D93" w:rsidRDefault="00B55B87" w:rsidP="00B55B87">
      <w:pPr>
        <w:pStyle w:val="Akapitzlist"/>
        <w:spacing w:after="0" w:line="240" w:lineRule="auto"/>
        <w:ind w:left="1498"/>
        <w:jc w:val="both"/>
        <w:rPr>
          <w:rFonts w:ascii="Times New Roman" w:hAnsi="Times New Roman" w:cs="Times New Roman"/>
        </w:rPr>
      </w:pPr>
      <w:r w:rsidRPr="00CD7D93">
        <w:rPr>
          <w:rFonts w:ascii="Times New Roman" w:hAnsi="Times New Roman" w:cs="Times New Roman"/>
        </w:rPr>
        <w:t xml:space="preserve">- urządzenie wielofunkcyjne mono (drukarka, kopiarka, skaner, fax), urządzenie laserowe, monochromatyczne, dupleksowe z dwoma podajnikami umożliwiającymi automatyczny wybór podajnika w zależności od formatu wydruku, skaner automatyczny dupleksowy </w:t>
      </w:r>
      <w:r w:rsidRPr="00CD7D93">
        <w:rPr>
          <w:rFonts w:ascii="Times New Roman" w:eastAsia="Calibri" w:hAnsi="Times New Roman" w:cs="Times New Roman"/>
          <w:lang w:eastAsia="en-US"/>
        </w:rPr>
        <w:t>z możliwością skanowania z oprogramowania na komputerze</w:t>
      </w:r>
      <w:r w:rsidRPr="00CD7D93">
        <w:rPr>
          <w:rFonts w:ascii="Times New Roman" w:hAnsi="Times New Roman" w:cs="Times New Roman"/>
        </w:rPr>
        <w:t>;</w:t>
      </w:r>
    </w:p>
    <w:p w:rsidR="00B55B87" w:rsidRPr="00CD7D93" w:rsidRDefault="00B55B87" w:rsidP="00B55B87">
      <w:pPr>
        <w:pStyle w:val="Akapitzlist"/>
        <w:spacing w:after="0" w:line="240" w:lineRule="auto"/>
        <w:ind w:left="1498"/>
        <w:jc w:val="both"/>
        <w:rPr>
          <w:rFonts w:ascii="Times New Roman" w:hAnsi="Times New Roman" w:cs="Times New Roman"/>
        </w:rPr>
      </w:pPr>
      <w:r w:rsidRPr="00CD7D93">
        <w:rPr>
          <w:rFonts w:ascii="Times New Roman" w:hAnsi="Times New Roman" w:cs="Times New Roman"/>
        </w:rPr>
        <w:t xml:space="preserve">- urządzenie wielofunkcyjne kolorowe (drukarka, kopiarka, skaner, fax), urządzenie laserowe, kolorowe, dupleksowa z dwoma podajnikami umożliwiającymi automatyczny wybór podajnika w zależności od formatu wydruku, skaner automatyczny dupleksowy </w:t>
      </w:r>
      <w:r w:rsidRPr="00CD7D93">
        <w:rPr>
          <w:rFonts w:ascii="Times New Roman" w:eastAsia="Calibri" w:hAnsi="Times New Roman" w:cs="Times New Roman"/>
          <w:lang w:eastAsia="en-US"/>
        </w:rPr>
        <w:t>z możliwością skanowania z  oprogramowania na komputerze</w:t>
      </w:r>
      <w:r w:rsidRPr="00CD7D93">
        <w:rPr>
          <w:rFonts w:ascii="Times New Roman" w:hAnsi="Times New Roman" w:cs="Times New Roman"/>
        </w:rPr>
        <w:t>;</w:t>
      </w:r>
    </w:p>
    <w:p w:rsidR="00B55B87" w:rsidRDefault="00B55B87" w:rsidP="00B55B87">
      <w:pPr>
        <w:pStyle w:val="Akapitzlist"/>
        <w:numPr>
          <w:ilvl w:val="0"/>
          <w:numId w:val="21"/>
        </w:numPr>
        <w:spacing w:after="0" w:line="240" w:lineRule="auto"/>
        <w:ind w:left="1633" w:hanging="357"/>
        <w:jc w:val="both"/>
        <w:rPr>
          <w:rFonts w:ascii="Times New Roman" w:hAnsi="Times New Roman" w:cs="Times New Roman"/>
        </w:rPr>
      </w:pPr>
      <w:r w:rsidRPr="00CD7D93">
        <w:rPr>
          <w:rFonts w:ascii="Times New Roman" w:hAnsi="Times New Roman" w:cs="Times New Roman"/>
        </w:rPr>
        <w:t>Zamawiający zastrzega sobie możliwość zmiany ilości oraz asortymentu drukarek (poprzez zmniejszenie lub zwiększenie), a także zmianę ich lokalizacji w przypadku zmian organizacyjnych. Zmiana taka nie będzie miała znaczenia dla sposobu obliczania wynagrodzenia. Wszystkie typy urządzeń muszą posiadać sterowniki do systemu wydruku CUPS.</w:t>
      </w:r>
    </w:p>
    <w:p w:rsidR="00B55B87" w:rsidRPr="00CD7D93" w:rsidRDefault="00B55B87" w:rsidP="00B55B87">
      <w:pPr>
        <w:pStyle w:val="Tekstkomentarza"/>
        <w:numPr>
          <w:ilvl w:val="0"/>
          <w:numId w:val="21"/>
        </w:numPr>
        <w:spacing w:after="0"/>
        <w:ind w:left="1633" w:hanging="357"/>
        <w:rPr>
          <w:rFonts w:ascii="Times New Roman" w:hAnsi="Times New Roman" w:cs="Times New Roman"/>
          <w:sz w:val="22"/>
          <w:szCs w:val="22"/>
        </w:rPr>
      </w:pPr>
      <w:r w:rsidRPr="006B60D8">
        <w:rPr>
          <w:rFonts w:ascii="Times New Roman" w:hAnsi="Times New Roman" w:cs="Times New Roman"/>
          <w:sz w:val="22"/>
          <w:szCs w:val="22"/>
        </w:rPr>
        <w:t>Zamawiający jest uprawniony do wymiany jego własnych urządzeń drukujących bez wpływu na zobowiązania Wykonawcy wynikające z umowy.</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8. </w:t>
      </w:r>
      <w:r w:rsidRPr="009018FE">
        <w:rPr>
          <w:rFonts w:ascii="Times New Roman" w:hAnsi="Times New Roman"/>
        </w:rPr>
        <w:t xml:space="preserve">System zarządzania musi zapewniać: </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pełną kontrolę kosztów wydruków dla poszczególnych urządzeń drukujących;</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pełną kontrolę ilości wydruków (stron) dla poszczególnych urządzeń drukujących;</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pełną kontrolę stanów materiałów eksploatacyjnych poszczególnych urządzeń drukujących;</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możliwość kontroli papieru do wydruków;</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prognozę stanów materiałów eksploatacyjnych w oparciu o historię ilości wydruków.</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zarządzanie wirtualnym magazynem Zamawiającego w zakresie ilości tonerów nowych oraz tonerów zużytych. Zarządzanie musi odbywać się z poziomu panelu administracyjnego;</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udostępnienie informacji dot. materiałów drukujących (tonerów), generowanych z poziomu chipa tonera;</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możliwość wygenerowania historii zmiany materiałów eksploatacyjnych  z poziomu pojedynczego urządzenia w okresie min pełnych 12 miesięcy;</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możliwość wygenerowania historii ilości wydrukowanych stron z poziomu pojedynczego urządzenia w okresie min pełnych 12 miesięcy; j. możliwość generowania tzw.:" ośrodków tworzenia kosztów" poprzez przypisanie wybranego urządzenia Zamawiającego do wskazanej przez niego lokalizacji ( komórka organizacyjna, jednostka organizacyjna);</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instalacja systemu musi odbywać się za pomocą agenta skanującego poszczególne sieci lub podsieci Zamawiającego;</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możliwość współpracy z już użytkowanymi przez Zamawiającego urządzeniami, połączonymi za pomocą połączeń LAN jak i USB;</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t>brak konieczności instalacji serwerów jak i innej ingerencji w sieć Zamawiającego;</w:t>
      </w:r>
    </w:p>
    <w:p w:rsidR="00B55B87" w:rsidRPr="00CD7D93" w:rsidRDefault="00B55B87" w:rsidP="00B55B87">
      <w:pPr>
        <w:pStyle w:val="Akapitzlist"/>
        <w:numPr>
          <w:ilvl w:val="0"/>
          <w:numId w:val="22"/>
        </w:numPr>
        <w:spacing w:after="0" w:line="240" w:lineRule="auto"/>
        <w:jc w:val="both"/>
        <w:rPr>
          <w:rFonts w:ascii="Times New Roman" w:hAnsi="Times New Roman" w:cs="Times New Roman"/>
        </w:rPr>
      </w:pPr>
      <w:r w:rsidRPr="00CD7D93">
        <w:rPr>
          <w:rFonts w:ascii="Times New Roman" w:hAnsi="Times New Roman" w:cs="Times New Roman"/>
        </w:rPr>
        <w:lastRenderedPageBreak/>
        <w:t xml:space="preserve">możliwość podglądu w czasie rzeczywistym za pomocą przeglądarki www parametrów pracy systemu (tzw: „indywidualny panel administracyjny”), umożliwiający Zamawiającemu wgląd w jego pracę z poziomu pojedynczej drukarki.  </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9. </w:t>
      </w:r>
      <w:r w:rsidRPr="009018FE">
        <w:rPr>
          <w:rFonts w:ascii="Times New Roman" w:hAnsi="Times New Roman"/>
        </w:rPr>
        <w:t xml:space="preserve">W momencie startowego uruchomienia systemu Wykonawca wygeneruje raport początkowy informujący o stanie liczników poszczególnych urządzeń drukujących. </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10. </w:t>
      </w:r>
      <w:r w:rsidRPr="009018FE">
        <w:rPr>
          <w:rFonts w:ascii="Times New Roman" w:hAnsi="Times New Roman"/>
        </w:rPr>
        <w:t>Raport dotyczący stanu zużycia materiałów zużywalnych oraz stopnia realizacji umowy względem jej wartości maksymalnej sporządzany będzie na koniec miesiąca w formie elektronicznej i dołączany do faktury;</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11. </w:t>
      </w:r>
      <w:r w:rsidRPr="009018FE">
        <w:rPr>
          <w:rFonts w:ascii="Times New Roman" w:hAnsi="Times New Roman"/>
        </w:rPr>
        <w:t>Kompleksowa obsługa serwisowa obejmuje:</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całkowity demontaż drukarki, dokonywanie sprawdzenia drukarki pod względem uszkodzeń mechanicznych,</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ocenę (ekspertyzę) stanu technicznego urządzeń,</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odkurzanie drukarki z wszelkich nieczystości (toner, pył z papieru i kurz),</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oczyszczenie układu skanowania drukarki mającego bezpośredni wpływ na jakość wydruku,</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oczyszczenie układu napędowego drukarki, </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oczyszczenie układu zagrzewania druku (wałek dociskowy oraz grzewczy), </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oczyszczenie toru prowadzenia papieru (rolki poboru papieru, rolki wyjścia), </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smarowanie elementów układu napędowego oraz innych elementów   ruchomych,</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wymianę uszkodzonych części, </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montaż oczyszczonych elementów, </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sprawdzenie prawidłowości poboru papieru oraz wszystkich podzespołów     drukarki, </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oczyszczenie obudowy drukarki, </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naprawy  polegające na usuwaniu zgłoszonych przez Zamawiającego awarii urządzeń, wynikłych w czasie eksploatacji, w tym dostawę i wymianę części zamiennych, </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dostawę tonerów na wezwanie Zamawiającego </w:t>
      </w:r>
    </w:p>
    <w:p w:rsidR="00B55B87" w:rsidRPr="00CD7D93" w:rsidRDefault="00B55B87" w:rsidP="00B55B87">
      <w:pPr>
        <w:pStyle w:val="Akapitzlist"/>
        <w:numPr>
          <w:ilvl w:val="0"/>
          <w:numId w:val="23"/>
        </w:numPr>
        <w:spacing w:after="0" w:line="240" w:lineRule="auto"/>
        <w:jc w:val="both"/>
        <w:rPr>
          <w:rFonts w:ascii="Times New Roman" w:hAnsi="Times New Roman" w:cs="Times New Roman"/>
        </w:rPr>
      </w:pPr>
      <w:r w:rsidRPr="00CD7D93">
        <w:rPr>
          <w:rFonts w:ascii="Times New Roman" w:hAnsi="Times New Roman" w:cs="Times New Roman"/>
        </w:rPr>
        <w:t xml:space="preserve">dojazd i transport do siedziby Zamawiającego i jego  jednostki, </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12. </w:t>
      </w:r>
      <w:r w:rsidRPr="009018FE">
        <w:rPr>
          <w:rFonts w:ascii="Times New Roman" w:hAnsi="Times New Roman"/>
        </w:rPr>
        <w:t>Zamawiający informuje iż czas reakcji serwisowej liczony od dnia wysłania zgłoszenia</w:t>
      </w:r>
      <w:r>
        <w:rPr>
          <w:rFonts w:ascii="Times New Roman" w:hAnsi="Times New Roman"/>
        </w:rPr>
        <w:t xml:space="preserve"> </w:t>
      </w:r>
      <w:r w:rsidRPr="009018FE">
        <w:rPr>
          <w:rFonts w:ascii="Times New Roman" w:hAnsi="Times New Roman"/>
        </w:rPr>
        <w:t>w systemie, wiadomości mailowej lub faxem może wynosić maksymalnie jeden dzień roboczy następujący po dniu zgłoszenia. Serwis powinien być zrealizowany w godzinach</w:t>
      </w:r>
      <w:r>
        <w:rPr>
          <w:rFonts w:ascii="Times New Roman" w:hAnsi="Times New Roman"/>
        </w:rPr>
        <w:t xml:space="preserve"> </w:t>
      </w:r>
      <w:r w:rsidRPr="009018FE">
        <w:rPr>
          <w:rFonts w:ascii="Times New Roman" w:hAnsi="Times New Roman"/>
        </w:rPr>
        <w:t xml:space="preserve">pracy Zamawiającego czyli od 7:25 do 15:00. </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13. </w:t>
      </w:r>
      <w:r w:rsidRPr="009018FE">
        <w:rPr>
          <w:rFonts w:ascii="Times New Roman" w:hAnsi="Times New Roman"/>
        </w:rPr>
        <w:t>Czas naprawy nie może być dłuższy niż 24 godziny od momentu przystąpienia do jej wykonywania.</w:t>
      </w:r>
    </w:p>
    <w:p w:rsidR="00B55B87" w:rsidRPr="009018FE" w:rsidRDefault="00B55B87" w:rsidP="00B55B87">
      <w:pPr>
        <w:spacing w:after="0" w:line="240" w:lineRule="auto"/>
        <w:jc w:val="both"/>
        <w:rPr>
          <w:rFonts w:ascii="Times New Roman" w:hAnsi="Times New Roman"/>
        </w:rPr>
      </w:pPr>
      <w:r>
        <w:rPr>
          <w:rFonts w:ascii="Times New Roman" w:hAnsi="Times New Roman"/>
        </w:rPr>
        <w:t>14. D</w:t>
      </w:r>
      <w:r w:rsidRPr="009018FE">
        <w:rPr>
          <w:rFonts w:ascii="Times New Roman" w:hAnsi="Times New Roman"/>
        </w:rPr>
        <w:t>ostarczenie urządzenia zastępczego (minimum) tej samej klasy lub wyższej w przypadku usterki niemożliwej do usunięcia w siedzibie Zamawiającego</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15.O </w:t>
      </w:r>
      <w:r w:rsidRPr="009018FE">
        <w:rPr>
          <w:rFonts w:ascii="Times New Roman" w:hAnsi="Times New Roman"/>
        </w:rPr>
        <w:t>dbiór i utylizację zużytych części i materiałów eksploatacyjnych, spakowanych przez Zamawiającego</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16. </w:t>
      </w:r>
      <w:r w:rsidRPr="009018FE">
        <w:rPr>
          <w:rFonts w:ascii="Times New Roman" w:hAnsi="Times New Roman"/>
        </w:rPr>
        <w:t xml:space="preserve">Oferta Wykonawcy oraz formularz cenowy zamówienia objętego postępowaniem stanową załącznik nr 1 do niniejszej umowy. </w:t>
      </w:r>
    </w:p>
    <w:p w:rsidR="00B55B87" w:rsidRPr="00CD7D93" w:rsidRDefault="00B55B87" w:rsidP="00B55B87">
      <w:pPr>
        <w:jc w:val="center"/>
        <w:rPr>
          <w:rFonts w:ascii="Times New Roman" w:hAnsi="Times New Roman"/>
        </w:rPr>
      </w:pPr>
      <w:r w:rsidRPr="00CD7D93">
        <w:rPr>
          <w:rFonts w:ascii="Times New Roman" w:hAnsi="Times New Roman"/>
        </w:rPr>
        <w:t>§ 2</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1. </w:t>
      </w:r>
      <w:r w:rsidRPr="00CD7D93">
        <w:rPr>
          <w:rFonts w:ascii="Times New Roman" w:hAnsi="Times New Roman"/>
        </w:rPr>
        <w:t xml:space="preserve">Wartość przedmiotu zamówienia wynosi:    </w:t>
      </w:r>
    </w:p>
    <w:p w:rsidR="00B55B87" w:rsidRPr="00CD7D93" w:rsidRDefault="00B55B87" w:rsidP="00B55B87">
      <w:pPr>
        <w:spacing w:after="0" w:line="240" w:lineRule="auto"/>
        <w:jc w:val="both"/>
        <w:rPr>
          <w:rFonts w:ascii="Times New Roman" w:hAnsi="Times New Roman"/>
        </w:rPr>
      </w:pPr>
      <w:r w:rsidRPr="00CD7D93">
        <w:rPr>
          <w:rFonts w:ascii="Times New Roman" w:hAnsi="Times New Roman"/>
        </w:rPr>
        <w:t>Cena wydruku jednej strony monochromatycznej netto:/……….PLN, słownie:  /   zł Cena wydruku jednej strony brutto:……..PLN słownie:…………………</w:t>
      </w:r>
    </w:p>
    <w:p w:rsidR="00B55B87" w:rsidRPr="00CD7D93" w:rsidRDefault="00B55B87" w:rsidP="00B55B87">
      <w:pPr>
        <w:spacing w:after="0" w:line="240" w:lineRule="auto"/>
        <w:jc w:val="both"/>
        <w:rPr>
          <w:rFonts w:ascii="Times New Roman" w:hAnsi="Times New Roman"/>
        </w:rPr>
      </w:pPr>
      <w:r w:rsidRPr="00CD7D93">
        <w:rPr>
          <w:rFonts w:ascii="Times New Roman" w:hAnsi="Times New Roman"/>
        </w:rPr>
        <w:t>Cena wydruku jednej strony kolorowej netto:…….PLN, słownie:………… Cena wydruku jednej strony brutto 0…….PLN słownie……………………..</w:t>
      </w:r>
    </w:p>
    <w:p w:rsidR="00B55B87" w:rsidRPr="00CD7D93" w:rsidRDefault="00B55B87" w:rsidP="00B55B87">
      <w:pPr>
        <w:spacing w:after="0" w:line="240" w:lineRule="auto"/>
        <w:jc w:val="both"/>
        <w:rPr>
          <w:rFonts w:ascii="Times New Roman" w:hAnsi="Times New Roman"/>
        </w:rPr>
      </w:pPr>
      <w:r w:rsidRPr="00CD7D93">
        <w:rPr>
          <w:rFonts w:ascii="Times New Roman" w:hAnsi="Times New Roman"/>
        </w:rPr>
        <w:t xml:space="preserve">kwota netto umowy……….. PLN,  słownie: ……………..  kwota brutto umowy: …………….słownie: ……………………….    i jest zgodna ze złożoną przez Wykonawcę ofertą oraz stanowi  maksymalną cenę przedmiotu zamówienia. </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2. </w:t>
      </w:r>
      <w:r w:rsidRPr="00CD7D93">
        <w:rPr>
          <w:rFonts w:ascii="Times New Roman" w:hAnsi="Times New Roman"/>
        </w:rPr>
        <w:t>W czasie trwania umowy ceny nie mogą ulec zmianie na niekorzyść Zamawiającego,  a łączna wartość zamówienia nie może przekroczyć kwoty</w:t>
      </w:r>
      <w:r w:rsidRPr="00CD7D93">
        <w:rPr>
          <w:rFonts w:ascii="Times New Roman" w:hAnsi="Times New Roman"/>
          <w:u w:val="single"/>
        </w:rPr>
        <w:t xml:space="preserve"> umowy </w:t>
      </w:r>
      <w:r w:rsidRPr="00CD7D93">
        <w:rPr>
          <w:rFonts w:ascii="Times New Roman" w:hAnsi="Times New Roman"/>
        </w:rPr>
        <w:t xml:space="preserve">brutto określonej w ust. 1. </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3. </w:t>
      </w:r>
      <w:r w:rsidRPr="00CD7D93">
        <w:rPr>
          <w:rFonts w:ascii="Times New Roman" w:hAnsi="Times New Roman"/>
        </w:rPr>
        <w:t xml:space="preserve">Zamawiający przewiduje prawo opcji polegające na tym, iż ostatecznie liczba wydrukowanych stron będzie zależeć od bieżącego zapotrzebowania Zamawiającego, jednak zsumowana wartość brutto wydrukowanych stron nie może przekroczyć maksymalnej wartości brutto zawartej umowy. Ostateczna wartość wydrukowanych stron może być jednak niższa od wartości brutto umowy, a </w:t>
      </w:r>
      <w:r w:rsidRPr="00CD7D93">
        <w:rPr>
          <w:rFonts w:ascii="Times New Roman" w:hAnsi="Times New Roman"/>
        </w:rPr>
        <w:lastRenderedPageBreak/>
        <w:t>Wykonawcy nie będzie przysługiwać roszczenie o zapłatę różnicy. Zamawiający zobowiązuje się do wykorzystania nie mniej niż 70% wartości umowy brutto.</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4. </w:t>
      </w:r>
      <w:r w:rsidRPr="00CD7D93">
        <w:rPr>
          <w:rFonts w:ascii="Times New Roman" w:hAnsi="Times New Roman"/>
        </w:rPr>
        <w:t>Wynagrodzenie wykonawcy obliczone zostanie na podstawie cen jednostkowych wynikających z oferty – załącznik nr 1</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5. </w:t>
      </w:r>
      <w:r w:rsidRPr="00CD7D93">
        <w:rPr>
          <w:rFonts w:ascii="Times New Roman" w:hAnsi="Times New Roman"/>
        </w:rPr>
        <w:t>W przypadku niskiej efektywności kosztowej urządzenia lub jeżeli koszt naprawy urządzenia przekroczy 50% jego wartości to Wykonawca ma prawo dostarczyć urządzenie zastępcze o nie gorszych parametrach do czasu zakończenia umowy, przy czym po ustaniu obowiązywania umowy Zamawiającemu przysługuje prawo ich odkupu po cenie rynkowej uzgodnionej z Wykonawcą.</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6. </w:t>
      </w:r>
      <w:r w:rsidRPr="00CD7D93">
        <w:rPr>
          <w:rFonts w:ascii="Times New Roman" w:hAnsi="Times New Roman"/>
        </w:rPr>
        <w:t xml:space="preserve">W przypadku urządzeń, które będą odłączone od sieci lub z innego powodu niewidoczne dla programu monitorującego, a będą w pełnej obsłudze wykonywanej przez Wykonawcę to Wykonawca ma prawo przyjąć średni miesięczny stan wydruków na jedno urządzenie Zamawiającego a pełne rozliczenie stanów licznikowych nastąpi nie rzadziej niż raz na 6 miesięcy. Wykonawca ma prawo zażądać wskazania stanu liczników urządzeń drukujących Zamawiającego oraz mu użyczonych raz na 6 miesięcy, a Zamawiający obowiązany jest niezwłocznie te stany wskazać korespondencją e-mail. Przy czym w uzasadnionych przypadkach Wykonawca będzie miał prawo do sprawdzenia stanów liczników na własny koszt a Zamawiający udostępni wszystkie urządzenia drukujące.     </w:t>
      </w:r>
    </w:p>
    <w:p w:rsidR="00B55B87" w:rsidRDefault="00B55B87" w:rsidP="00B55B87">
      <w:pPr>
        <w:jc w:val="center"/>
        <w:rPr>
          <w:rFonts w:ascii="Times New Roman" w:hAnsi="Times New Roman"/>
        </w:rPr>
      </w:pPr>
    </w:p>
    <w:p w:rsidR="00B55B87" w:rsidRPr="00CD7D93" w:rsidRDefault="00B55B87" w:rsidP="00B55B87">
      <w:pPr>
        <w:spacing w:after="0" w:line="240" w:lineRule="auto"/>
        <w:jc w:val="center"/>
        <w:rPr>
          <w:rFonts w:ascii="Times New Roman" w:hAnsi="Times New Roman"/>
        </w:rPr>
      </w:pPr>
      <w:r w:rsidRPr="00CD7D93">
        <w:rPr>
          <w:rFonts w:ascii="Times New Roman" w:hAnsi="Times New Roman"/>
        </w:rPr>
        <w:t>§ 3</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1. </w:t>
      </w:r>
      <w:r w:rsidRPr="00CD7D93">
        <w:rPr>
          <w:rFonts w:ascii="Times New Roman" w:hAnsi="Times New Roman"/>
        </w:rPr>
        <w:t xml:space="preserve">Wykonawca ponosi pełną odpowiedzialność za zachowanie poufnego charakteru wszelkich informacji, do których uzyska dostęp w trakcie ewentualnego świadczenia usług przez osoby świadczące pracę na jego rzecz, w jakiejkolwiek formie. Wykonawca podejmie również odpowiednie kroki dla zapewnienia zachowania poufności wyżej wymienionych informacji przez osoby wykonujące w jego imieniu obowiązki w ramach niniejszej umowy. Wykonawca bierze pełną odpowiedzialność za bezpieczeństwo w zakresie obrotu danymi teleinformatycznymi  znajdującymi się w sieci informatycznej Zamawiającego.    </w:t>
      </w:r>
    </w:p>
    <w:p w:rsidR="00B55B87" w:rsidRDefault="00B55B87" w:rsidP="00B55B87">
      <w:pPr>
        <w:jc w:val="center"/>
        <w:rPr>
          <w:rFonts w:ascii="Times New Roman" w:hAnsi="Times New Roman"/>
        </w:rPr>
      </w:pPr>
    </w:p>
    <w:p w:rsidR="00B55B87" w:rsidRPr="00CD7D93" w:rsidRDefault="00B55B87" w:rsidP="00B55B87">
      <w:pPr>
        <w:spacing w:after="0" w:line="240" w:lineRule="auto"/>
        <w:jc w:val="center"/>
        <w:rPr>
          <w:rFonts w:ascii="Times New Roman" w:hAnsi="Times New Roman"/>
        </w:rPr>
      </w:pPr>
      <w:r w:rsidRPr="00CD7D93">
        <w:rPr>
          <w:rFonts w:ascii="Times New Roman" w:hAnsi="Times New Roman"/>
        </w:rPr>
        <w:t>§ 4</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1. </w:t>
      </w:r>
      <w:r w:rsidRPr="00CD7D93">
        <w:rPr>
          <w:rFonts w:ascii="Times New Roman" w:hAnsi="Times New Roman"/>
        </w:rPr>
        <w:t>Wykonawca zobowiązany jest dostarczać Zamawiającemu raport obejmujący ilość i rodzaj wykonanych wydruków na koniec każdego miesiąca w formie elektronicznej.</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2. </w:t>
      </w:r>
      <w:r w:rsidRPr="00CD7D93">
        <w:rPr>
          <w:rFonts w:ascii="Times New Roman" w:hAnsi="Times New Roman"/>
        </w:rPr>
        <w:t>Za okres rozliczeniowy przyjmuje się jeden miesiąc kalendarzowy.</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3. </w:t>
      </w:r>
      <w:r w:rsidRPr="00CD7D93">
        <w:rPr>
          <w:rFonts w:ascii="Times New Roman" w:hAnsi="Times New Roman"/>
        </w:rPr>
        <w:t>Wszelkie płatności wynikające z umowy będą dokonywane w formie przelewu bankowego na rachunek Wykonawcy wskazany na fakturze.</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4. </w:t>
      </w:r>
      <w:r w:rsidRPr="00CD7D93">
        <w:rPr>
          <w:rFonts w:ascii="Times New Roman" w:hAnsi="Times New Roman"/>
        </w:rPr>
        <w:t>Terminy płatności faktur wynosić będą 30 dni od daty dostarczenia faktury Zamawiającemu.</w:t>
      </w:r>
    </w:p>
    <w:p w:rsidR="00B55B87" w:rsidRDefault="00B55B87" w:rsidP="00B55B87">
      <w:pPr>
        <w:jc w:val="center"/>
        <w:rPr>
          <w:rFonts w:ascii="Times New Roman" w:hAnsi="Times New Roman"/>
        </w:rPr>
      </w:pPr>
    </w:p>
    <w:p w:rsidR="00B55B87" w:rsidRPr="00CD7D93" w:rsidRDefault="00B55B87" w:rsidP="00B55B87">
      <w:pPr>
        <w:spacing w:after="0" w:line="240" w:lineRule="auto"/>
        <w:jc w:val="center"/>
        <w:rPr>
          <w:rFonts w:ascii="Times New Roman" w:hAnsi="Times New Roman"/>
        </w:rPr>
      </w:pPr>
      <w:r w:rsidRPr="00CD7D93">
        <w:rPr>
          <w:rFonts w:ascii="Times New Roman" w:hAnsi="Times New Roman"/>
        </w:rPr>
        <w:t>§ 5</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1. </w:t>
      </w:r>
      <w:r w:rsidRPr="00CD7D93">
        <w:rPr>
          <w:rFonts w:ascii="Times New Roman" w:hAnsi="Times New Roman"/>
        </w:rPr>
        <w:t xml:space="preserve">Strony postanawiają, że obowiązującą formę odszkodowania stanowią kary umowne. </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2. </w:t>
      </w:r>
      <w:r w:rsidRPr="00CD7D93">
        <w:rPr>
          <w:rFonts w:ascii="Times New Roman" w:hAnsi="Times New Roman"/>
        </w:rPr>
        <w:t>Kary te będą naliczane w następujących wypadkach i wysokościach:</w:t>
      </w:r>
    </w:p>
    <w:p w:rsidR="00B55B87" w:rsidRPr="00CD7D93" w:rsidRDefault="00B55B87" w:rsidP="00B55B87">
      <w:pPr>
        <w:pStyle w:val="Akapitzlist"/>
        <w:spacing w:after="0" w:line="240" w:lineRule="auto"/>
        <w:jc w:val="both"/>
        <w:rPr>
          <w:rFonts w:ascii="Times New Roman" w:hAnsi="Times New Roman" w:cs="Times New Roman"/>
        </w:rPr>
      </w:pPr>
      <w:r w:rsidRPr="00CD7D93">
        <w:rPr>
          <w:rFonts w:ascii="Times New Roman" w:hAnsi="Times New Roman" w:cs="Times New Roman"/>
        </w:rPr>
        <w:t xml:space="preserve">Wykonawca zapłaci  Zamawiającemu karę umowną: </w:t>
      </w:r>
    </w:p>
    <w:p w:rsidR="00B55B87" w:rsidRPr="00CD7D93" w:rsidRDefault="00B55B87" w:rsidP="00B55B87">
      <w:pPr>
        <w:pStyle w:val="Akapitzlist"/>
        <w:numPr>
          <w:ilvl w:val="0"/>
          <w:numId w:val="28"/>
        </w:numPr>
        <w:spacing w:after="0" w:line="240" w:lineRule="auto"/>
        <w:jc w:val="both"/>
        <w:rPr>
          <w:rFonts w:ascii="Times New Roman" w:hAnsi="Times New Roman" w:cs="Times New Roman"/>
        </w:rPr>
      </w:pPr>
      <w:r w:rsidRPr="00CD7D93">
        <w:rPr>
          <w:rFonts w:ascii="Times New Roman" w:hAnsi="Times New Roman" w:cs="Times New Roman"/>
        </w:rPr>
        <w:t>w razie wystąpienia opóźnienia we wdrożeniu i uruchomieniu systemu – w wysokości 0,5% wartości kwoty  umownej brutto wskazanej w § 2 ust. 1  za każdy dzień opóźnienia;</w:t>
      </w:r>
    </w:p>
    <w:p w:rsidR="00B55B87" w:rsidRPr="00CD7D93" w:rsidRDefault="00B55B87" w:rsidP="00B55B87">
      <w:pPr>
        <w:pStyle w:val="Akapitzlist"/>
        <w:numPr>
          <w:ilvl w:val="0"/>
          <w:numId w:val="28"/>
        </w:numPr>
        <w:spacing w:after="0" w:line="240" w:lineRule="auto"/>
        <w:jc w:val="both"/>
        <w:rPr>
          <w:rFonts w:ascii="Times New Roman" w:hAnsi="Times New Roman" w:cs="Times New Roman"/>
        </w:rPr>
      </w:pPr>
      <w:r w:rsidRPr="00CD7D93">
        <w:rPr>
          <w:rFonts w:ascii="Times New Roman" w:hAnsi="Times New Roman" w:cs="Times New Roman"/>
        </w:rPr>
        <w:t>w razie wystąpienia opóźnienia w dostawie materiałów eksploatacyjnych – w wysokości 0,1% wartości kwoty  umownej brutto wskazanej w § 2 ust. 1  za każdy dzień opóźnienia;</w:t>
      </w:r>
    </w:p>
    <w:p w:rsidR="00B55B87" w:rsidRPr="00CD7D93" w:rsidRDefault="00B55B87" w:rsidP="00B55B87">
      <w:pPr>
        <w:pStyle w:val="Akapitzlist"/>
        <w:numPr>
          <w:ilvl w:val="0"/>
          <w:numId w:val="28"/>
        </w:numPr>
        <w:spacing w:after="0" w:line="240" w:lineRule="auto"/>
        <w:jc w:val="both"/>
        <w:rPr>
          <w:rFonts w:ascii="Times New Roman" w:hAnsi="Times New Roman" w:cs="Times New Roman"/>
        </w:rPr>
      </w:pPr>
      <w:r w:rsidRPr="00CD7D93">
        <w:rPr>
          <w:rFonts w:ascii="Times New Roman" w:hAnsi="Times New Roman" w:cs="Times New Roman"/>
        </w:rPr>
        <w:t>w razie wystąpienia opóźnienia w czynności serwisowej – w wysokości 0,1% wartości kwoty  umownej brutto wskazanej w § 2 ust. 1  za każdy dzień opóźnienia;</w:t>
      </w:r>
    </w:p>
    <w:p w:rsidR="00B55B87" w:rsidRPr="00CD7D93" w:rsidRDefault="00B55B87" w:rsidP="00B55B87">
      <w:pPr>
        <w:pStyle w:val="Akapitzlist"/>
        <w:numPr>
          <w:ilvl w:val="0"/>
          <w:numId w:val="28"/>
        </w:numPr>
        <w:spacing w:after="0" w:line="240" w:lineRule="auto"/>
        <w:jc w:val="both"/>
        <w:rPr>
          <w:rFonts w:ascii="Times New Roman" w:hAnsi="Times New Roman" w:cs="Times New Roman"/>
        </w:rPr>
      </w:pPr>
      <w:r w:rsidRPr="00CD7D93">
        <w:rPr>
          <w:rFonts w:ascii="Times New Roman" w:hAnsi="Times New Roman" w:cs="Times New Roman"/>
        </w:rPr>
        <w:t xml:space="preserve">w wysokości 0,1 % za każdy dzień opóźnienia w usunięciu wad polegających na dostarczeniu niezgodnego pod względem jakościowym lub ilościowym materiału eksploatacyjnego, </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3. </w:t>
      </w:r>
      <w:r w:rsidRPr="00CD7D93">
        <w:rPr>
          <w:rFonts w:ascii="Times New Roman" w:hAnsi="Times New Roman"/>
        </w:rPr>
        <w:t>W przypadku naliczenia kar umownych przez Zamawiającego, wysokość kar może zostać potrącona z wynagrodzenia Wykonawcy, na co Wykonawca wyraża zgodę.</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4. </w:t>
      </w:r>
      <w:r w:rsidRPr="00CD7D93">
        <w:rPr>
          <w:rFonts w:ascii="Times New Roman" w:hAnsi="Times New Roman"/>
        </w:rPr>
        <w:t xml:space="preserve">W przypadku powstania szkody Zamawiający ma prawo dochodzenia odszkodowania przewyższającego wysokość kar umownych do wysokości rzeczywiście poniesionej szkody.   </w:t>
      </w:r>
    </w:p>
    <w:p w:rsidR="00B55B87" w:rsidRDefault="00B55B87" w:rsidP="00B55B87">
      <w:pPr>
        <w:jc w:val="center"/>
        <w:rPr>
          <w:rFonts w:ascii="Times New Roman" w:hAnsi="Times New Roman"/>
        </w:rPr>
      </w:pPr>
    </w:p>
    <w:p w:rsidR="00B55B87" w:rsidRPr="00CD7D93" w:rsidRDefault="00B55B87" w:rsidP="00B55B87">
      <w:pPr>
        <w:spacing w:after="0" w:line="240" w:lineRule="auto"/>
        <w:jc w:val="center"/>
        <w:rPr>
          <w:rFonts w:ascii="Times New Roman" w:hAnsi="Times New Roman"/>
        </w:rPr>
      </w:pPr>
      <w:r w:rsidRPr="00CD7D93">
        <w:rPr>
          <w:rFonts w:ascii="Times New Roman" w:hAnsi="Times New Roman"/>
        </w:rPr>
        <w:t xml:space="preserve">§ 6. </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1. </w:t>
      </w:r>
      <w:r w:rsidRPr="00CD7D93">
        <w:rPr>
          <w:rFonts w:ascii="Times New Roman" w:hAnsi="Times New Roman"/>
        </w:rPr>
        <w:t>Żadna ze Stron Umowy nie będzie odpowiedzialna za niewykonanie lub nienależyte wykonanie zobowiązań wynikających z Umowy spowodowane przez okoliczności traktowane jako Siła Wyższa. Przez Siłę Wyższą rozumie się zdarzenia nadzwyczajne, pozostające poza kontrolą każdej ze Stron, których nie mogły one przewidzieć ani im zapobiec, a które zakłócają lub uniemożliwiają realizację Umowy.</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2. </w:t>
      </w:r>
      <w:r w:rsidRPr="00CD7D93">
        <w:rPr>
          <w:rFonts w:ascii="Times New Roman" w:hAnsi="Times New Roman"/>
        </w:rPr>
        <w:t>W przypadku zaistnienia Siły Wyższej, Strona, której taka okoliczność uniemożliwia lub utrudnia prawidłowe wywiązanie się z jej zobowiązań niezwłocznie nie później jednak niż w ciągu 2 dni (o ile nie będzie to niemożliwe wskutek Siły Wyższej), powiadomi drugą Stronę o takich okolicznościach i ich przyczynie.</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3. </w:t>
      </w:r>
      <w:r w:rsidRPr="00CD7D93">
        <w:rPr>
          <w:rFonts w:ascii="Times New Roman" w:hAnsi="Times New Roman"/>
        </w:rPr>
        <w:t>Jeżeli Siła Wyższa, będzie trwała nieprzerwanie przez okres 10 dni lub dłużej, Strony mogą w drodze wzajemnego uzgodnienia rozwiązać Umowę, bez nakładania na żadną ze Stron dalszych zobowiązań, oprócz płatności należnych z tytułu wykonanych usług.</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4. </w:t>
      </w:r>
      <w:r w:rsidRPr="00CD7D93">
        <w:rPr>
          <w:rFonts w:ascii="Times New Roman" w:hAnsi="Times New Roman"/>
        </w:rPr>
        <w:t xml:space="preserve">Okres występowania Siły Wyższej i jej następstw powoduje odpowiednie przesunięcie terminów realizacji usług określonych w Umowie. </w:t>
      </w:r>
    </w:p>
    <w:p w:rsidR="00B55B87" w:rsidRPr="00CD7D93" w:rsidRDefault="00B55B87" w:rsidP="00B55B87">
      <w:pPr>
        <w:pStyle w:val="Akapitzlist"/>
        <w:jc w:val="both"/>
        <w:rPr>
          <w:rFonts w:ascii="Times New Roman" w:hAnsi="Times New Roman" w:cs="Times New Roman"/>
        </w:rPr>
      </w:pPr>
    </w:p>
    <w:p w:rsidR="00B55B87" w:rsidRPr="00CD7D93" w:rsidRDefault="00B55B87" w:rsidP="00B55B87">
      <w:pPr>
        <w:spacing w:after="0" w:line="240" w:lineRule="auto"/>
        <w:jc w:val="center"/>
        <w:rPr>
          <w:rFonts w:ascii="Times New Roman" w:hAnsi="Times New Roman"/>
        </w:rPr>
      </w:pPr>
      <w:r w:rsidRPr="00CD7D93">
        <w:rPr>
          <w:rFonts w:ascii="Times New Roman" w:hAnsi="Times New Roman"/>
        </w:rPr>
        <w:t>§ 7.</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1. </w:t>
      </w:r>
      <w:r w:rsidRPr="00CD7D93">
        <w:rPr>
          <w:rFonts w:ascii="Times New Roman" w:hAnsi="Times New Roman"/>
        </w:rPr>
        <w:t>Strony zobowiązują się do utrzymania w tajemnicy i nie ujawniania, nie publikowania, nie przekazywania i nie udostępniania w żaden inny sposób osobom trzecim, jakichkolwiek danych o przedsiębiorstwach, transakcjach i klientach Stron, jak również:</w:t>
      </w:r>
    </w:p>
    <w:p w:rsidR="00B55B87" w:rsidRPr="00CD7D93" w:rsidRDefault="00B55B87" w:rsidP="00B55B87">
      <w:pPr>
        <w:pStyle w:val="Akapitzlist"/>
        <w:numPr>
          <w:ilvl w:val="0"/>
          <w:numId w:val="32"/>
        </w:numPr>
        <w:spacing w:after="0" w:line="240" w:lineRule="auto"/>
        <w:jc w:val="both"/>
        <w:rPr>
          <w:rFonts w:ascii="Times New Roman" w:hAnsi="Times New Roman" w:cs="Times New Roman"/>
        </w:rPr>
      </w:pPr>
      <w:r w:rsidRPr="00CD7D93">
        <w:rPr>
          <w:rFonts w:ascii="Times New Roman" w:hAnsi="Times New Roman" w:cs="Times New Roman"/>
        </w:rPr>
        <w:t>informacji i danych dotyczących podejmowanych przez jedną ze Stron czynności w toku realizacji niniejszej Umowy;</w:t>
      </w:r>
    </w:p>
    <w:p w:rsidR="00B55B87" w:rsidRPr="00CD7D93" w:rsidRDefault="00B55B87" w:rsidP="00B55B87">
      <w:pPr>
        <w:pStyle w:val="Akapitzlist"/>
        <w:numPr>
          <w:ilvl w:val="0"/>
          <w:numId w:val="32"/>
        </w:numPr>
        <w:spacing w:after="0" w:line="240" w:lineRule="auto"/>
        <w:jc w:val="both"/>
        <w:rPr>
          <w:rFonts w:ascii="Times New Roman" w:hAnsi="Times New Roman" w:cs="Times New Roman"/>
        </w:rPr>
      </w:pPr>
      <w:r w:rsidRPr="00CD7D93">
        <w:rPr>
          <w:rFonts w:ascii="Times New Roman" w:hAnsi="Times New Roman" w:cs="Times New Roman"/>
        </w:rPr>
        <w:t>oferowanych cen, stosowanych marż, posiadanych upustów lub warunków handlowych;</w:t>
      </w:r>
    </w:p>
    <w:p w:rsidR="00B55B87" w:rsidRPr="00CD7D93" w:rsidRDefault="00B55B87" w:rsidP="00B55B87">
      <w:pPr>
        <w:pStyle w:val="Akapitzlist"/>
        <w:numPr>
          <w:ilvl w:val="0"/>
          <w:numId w:val="32"/>
        </w:numPr>
        <w:spacing w:after="0" w:line="240" w:lineRule="auto"/>
        <w:jc w:val="both"/>
        <w:rPr>
          <w:rFonts w:ascii="Times New Roman" w:hAnsi="Times New Roman" w:cs="Times New Roman"/>
        </w:rPr>
      </w:pPr>
      <w:r w:rsidRPr="00CD7D93">
        <w:rPr>
          <w:rFonts w:ascii="Times New Roman" w:hAnsi="Times New Roman" w:cs="Times New Roman"/>
        </w:rPr>
        <w:t>informacji i danych stanowiących tajemnicę Stron w rozumieniu przepisów ustawy o zwalczaniu nieuczciwej konkurencji (Dz. U. 2018 poz. 419);</w:t>
      </w:r>
    </w:p>
    <w:p w:rsidR="00B55B87" w:rsidRPr="00CD7D93" w:rsidRDefault="00B55B87" w:rsidP="00B55B87">
      <w:pPr>
        <w:pStyle w:val="Akapitzlist"/>
        <w:numPr>
          <w:ilvl w:val="0"/>
          <w:numId w:val="32"/>
        </w:numPr>
        <w:spacing w:after="0" w:line="240" w:lineRule="auto"/>
        <w:jc w:val="both"/>
        <w:rPr>
          <w:rFonts w:ascii="Times New Roman" w:hAnsi="Times New Roman" w:cs="Times New Roman"/>
        </w:rPr>
      </w:pPr>
      <w:r w:rsidRPr="00CD7D93">
        <w:rPr>
          <w:rFonts w:ascii="Times New Roman" w:hAnsi="Times New Roman" w:cs="Times New Roman"/>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2. </w:t>
      </w:r>
      <w:r w:rsidRPr="00CD7D93">
        <w:rPr>
          <w:rFonts w:ascii="Times New Roman" w:hAnsi="Times New Roman"/>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3. </w:t>
      </w:r>
      <w:r w:rsidRPr="00CD7D93">
        <w:rPr>
          <w:rFonts w:ascii="Times New Roman" w:hAnsi="Times New Roman"/>
        </w:rPr>
        <w:t>Zamawiający zobowiązuje się do zapewnienia poufności udostępnionej przez Wykonawcę dokumentacji technicznej systemu, z wyłączeniem dokumentacji zewnętrznych interfejsów wymiany danych.</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4. </w:t>
      </w:r>
      <w:r w:rsidRPr="00CD7D93">
        <w:rPr>
          <w:rFonts w:ascii="Times New Roman" w:hAnsi="Times New Roman"/>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B55B87" w:rsidRPr="00CD7D93" w:rsidRDefault="00B55B87" w:rsidP="00B55B87">
      <w:pPr>
        <w:spacing w:after="0" w:line="240" w:lineRule="auto"/>
        <w:jc w:val="both"/>
        <w:rPr>
          <w:rFonts w:ascii="Times New Roman" w:hAnsi="Times New Roman"/>
        </w:rPr>
      </w:pPr>
      <w:r>
        <w:rPr>
          <w:rFonts w:ascii="Times New Roman" w:hAnsi="Times New Roman"/>
        </w:rPr>
        <w:t xml:space="preserve">5. </w:t>
      </w:r>
      <w:r w:rsidRPr="00CD7D93">
        <w:rPr>
          <w:rFonts w:ascii="Times New Roman" w:hAnsi="Times New Roman"/>
        </w:rPr>
        <w:t xml:space="preserve">Przepisy §7 nie naruszają obowiązków Zamawiającego wynikających z obowiązujących przepisów prawa, w szczególności ustawy o dostępie do informacji publicznej. W przypadkach wynikających z tych przepisów Zamawiający uprawniony jest do ujawniania informacji bez naruszenia umowy. </w:t>
      </w:r>
    </w:p>
    <w:p w:rsidR="00B55B87" w:rsidRDefault="00B55B87" w:rsidP="00B55B87">
      <w:pPr>
        <w:jc w:val="center"/>
        <w:rPr>
          <w:rFonts w:ascii="Times New Roman" w:hAnsi="Times New Roman"/>
        </w:rPr>
      </w:pPr>
    </w:p>
    <w:p w:rsidR="00B55B87" w:rsidRPr="00CD7D93" w:rsidRDefault="00B55B87" w:rsidP="00B55B87">
      <w:pPr>
        <w:spacing w:after="0" w:line="240" w:lineRule="auto"/>
        <w:jc w:val="center"/>
        <w:rPr>
          <w:rFonts w:ascii="Times New Roman" w:hAnsi="Times New Roman"/>
        </w:rPr>
      </w:pPr>
      <w:r w:rsidRPr="00CD7D93">
        <w:rPr>
          <w:rFonts w:ascii="Times New Roman" w:hAnsi="Times New Roman"/>
        </w:rPr>
        <w:t>§ 8</w:t>
      </w:r>
    </w:p>
    <w:p w:rsidR="00B55B87" w:rsidRPr="00CD7D93" w:rsidRDefault="00B55B87" w:rsidP="00B55B87">
      <w:pPr>
        <w:spacing w:after="0" w:line="240" w:lineRule="auto"/>
        <w:rPr>
          <w:rFonts w:ascii="Times New Roman" w:hAnsi="Times New Roman"/>
        </w:rPr>
      </w:pPr>
      <w:r>
        <w:rPr>
          <w:rFonts w:ascii="Times New Roman" w:hAnsi="Times New Roman"/>
          <w:color w:val="000000" w:themeColor="text1"/>
        </w:rPr>
        <w:t xml:space="preserve">1. </w:t>
      </w:r>
      <w:r w:rsidRPr="00CD7D93">
        <w:rPr>
          <w:rFonts w:ascii="Times New Roman" w:hAnsi="Times New Roman"/>
          <w:color w:val="000000" w:themeColor="text1"/>
        </w:rPr>
        <w:t>Umowa</w:t>
      </w:r>
      <w:r>
        <w:rPr>
          <w:rFonts w:ascii="Times New Roman" w:hAnsi="Times New Roman"/>
          <w:color w:val="000000" w:themeColor="text1"/>
        </w:rPr>
        <w:t xml:space="preserve"> została zwarta  na </w:t>
      </w:r>
      <w:r w:rsidRPr="00CD7D93">
        <w:rPr>
          <w:rFonts w:ascii="Times New Roman" w:hAnsi="Times New Roman"/>
          <w:color w:val="000000" w:themeColor="text1"/>
        </w:rPr>
        <w:t xml:space="preserve">okres 24 miesięcy tj. </w:t>
      </w:r>
      <w:r>
        <w:rPr>
          <w:rFonts w:ascii="Times New Roman" w:hAnsi="Times New Roman"/>
          <w:color w:val="000000" w:themeColor="text1"/>
        </w:rPr>
        <w:t xml:space="preserve"> od dnia ……………………</w:t>
      </w:r>
      <w:r w:rsidRPr="00CD7D93">
        <w:rPr>
          <w:rFonts w:ascii="Times New Roman" w:hAnsi="Times New Roman"/>
          <w:color w:val="000000" w:themeColor="text1"/>
        </w:rPr>
        <w:t xml:space="preserve">do dnia ………………………  </w:t>
      </w:r>
    </w:p>
    <w:p w:rsidR="00B55B87" w:rsidRPr="00CD7D93" w:rsidRDefault="00B55B87" w:rsidP="00B55B87">
      <w:pPr>
        <w:pStyle w:val="Akapitzlist"/>
        <w:ind w:left="284" w:firstLine="436"/>
        <w:jc w:val="center"/>
        <w:rPr>
          <w:rFonts w:ascii="Times New Roman" w:hAnsi="Times New Roman" w:cs="Times New Roman"/>
        </w:rPr>
      </w:pPr>
      <w:r w:rsidRPr="00CD7D93">
        <w:rPr>
          <w:rFonts w:ascii="Times New Roman" w:hAnsi="Times New Roman" w:cs="Times New Roman"/>
        </w:rPr>
        <w:t>§ 9</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1. </w:t>
      </w:r>
      <w:r w:rsidRPr="009018FE">
        <w:rPr>
          <w:rFonts w:ascii="Times New Roman" w:hAnsi="Times New Roman"/>
        </w:rPr>
        <w:t>Wszelkie zmiany dotyczące niniejszej umowy wymagają dla swej ważności zachowania formy pisemnej.</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2. </w:t>
      </w:r>
      <w:r w:rsidRPr="009018FE">
        <w:rPr>
          <w:rFonts w:ascii="Times New Roman" w:hAnsi="Times New Roman"/>
        </w:rPr>
        <w:t>W sprawach nieuregulowanych w niniejszej umowie mają zastosowanie przepisy Kodeksu cywilnego.</w:t>
      </w:r>
    </w:p>
    <w:p w:rsidR="00B55B87" w:rsidRPr="009018FE" w:rsidRDefault="00B55B87" w:rsidP="00B55B87">
      <w:pPr>
        <w:spacing w:after="0" w:line="240" w:lineRule="auto"/>
        <w:jc w:val="both"/>
        <w:rPr>
          <w:rFonts w:ascii="Times New Roman" w:hAnsi="Times New Roman"/>
        </w:rPr>
      </w:pPr>
      <w:r>
        <w:rPr>
          <w:rFonts w:ascii="Times New Roman" w:hAnsi="Times New Roman"/>
        </w:rPr>
        <w:t xml:space="preserve">3. </w:t>
      </w:r>
      <w:r w:rsidRPr="009018FE">
        <w:rPr>
          <w:rFonts w:ascii="Times New Roman" w:hAnsi="Times New Roman"/>
        </w:rPr>
        <w:t>Ewentualne spory wynikające z realizacji niniejszej umowy strony będą starały się rozstrzygać polubownie. W przypadku braku takiej możliwości Strony poddadzą je pod rozstrzygnięcie Sądowi Powszechnemu właściwemu dla siedziby Zamawiającego.</w:t>
      </w:r>
    </w:p>
    <w:p w:rsidR="00B55B87" w:rsidRDefault="00B55B87" w:rsidP="00B55B87">
      <w:pPr>
        <w:spacing w:after="0" w:line="240" w:lineRule="auto"/>
        <w:jc w:val="both"/>
        <w:rPr>
          <w:rFonts w:ascii="Times New Roman" w:hAnsi="Times New Roman"/>
        </w:rPr>
      </w:pPr>
      <w:r>
        <w:rPr>
          <w:rFonts w:ascii="Times New Roman" w:hAnsi="Times New Roman"/>
        </w:rPr>
        <w:t xml:space="preserve">4. </w:t>
      </w:r>
      <w:r w:rsidRPr="009018FE">
        <w:rPr>
          <w:rFonts w:ascii="Times New Roman" w:hAnsi="Times New Roman"/>
        </w:rPr>
        <w:t>Umowa została sporządzona w dwóch jednobrzmiących egzemplarzach, pojedynczo dla Zamawiającego i dla Wykonawcy.</w:t>
      </w:r>
    </w:p>
    <w:p w:rsidR="00B55B87" w:rsidRDefault="00B55B87" w:rsidP="00B55B87">
      <w:pPr>
        <w:spacing w:after="0" w:line="240" w:lineRule="auto"/>
        <w:jc w:val="both"/>
        <w:rPr>
          <w:rFonts w:ascii="Times New Roman" w:hAnsi="Times New Roman"/>
        </w:rPr>
      </w:pPr>
    </w:p>
    <w:p w:rsidR="00B55B87" w:rsidRPr="009018FE" w:rsidRDefault="00B55B87" w:rsidP="00B55B87">
      <w:pPr>
        <w:spacing w:after="0" w:line="240" w:lineRule="auto"/>
        <w:jc w:val="both"/>
        <w:rPr>
          <w:rFonts w:ascii="Times New Roman" w:hAnsi="Times New Roman"/>
        </w:rPr>
      </w:pPr>
      <w:r w:rsidRPr="009018FE">
        <w:rPr>
          <w:rFonts w:ascii="Times New Roman" w:hAnsi="Times New Roman"/>
        </w:rPr>
        <w:t xml:space="preserve">    </w:t>
      </w:r>
    </w:p>
    <w:p w:rsidR="00B55B87" w:rsidRPr="00CD7D93" w:rsidRDefault="00B55B87" w:rsidP="00B55B87">
      <w:pPr>
        <w:jc w:val="both"/>
        <w:rPr>
          <w:rFonts w:ascii="Times New Roman" w:hAnsi="Times New Roman"/>
        </w:rPr>
      </w:pPr>
      <w:r w:rsidRPr="00CD7D93">
        <w:rPr>
          <w:rFonts w:ascii="Times New Roman" w:hAnsi="Times New Roman"/>
        </w:rPr>
        <w:t xml:space="preserve">WYKONAWCA    </w:t>
      </w:r>
      <w:r w:rsidRPr="00CD7D93">
        <w:rPr>
          <w:rFonts w:ascii="Times New Roman" w:hAnsi="Times New Roman"/>
        </w:rPr>
        <w:tab/>
      </w:r>
      <w:r w:rsidRPr="00CD7D93">
        <w:rPr>
          <w:rFonts w:ascii="Times New Roman" w:hAnsi="Times New Roman"/>
        </w:rPr>
        <w:tab/>
      </w:r>
      <w:r w:rsidRPr="00CD7D93">
        <w:rPr>
          <w:rFonts w:ascii="Times New Roman" w:hAnsi="Times New Roman"/>
        </w:rPr>
        <w:tab/>
      </w:r>
      <w:r w:rsidRPr="00CD7D93">
        <w:rPr>
          <w:rFonts w:ascii="Times New Roman" w:hAnsi="Times New Roman"/>
        </w:rPr>
        <w:tab/>
      </w:r>
      <w:r w:rsidRPr="00CD7D93">
        <w:rPr>
          <w:rFonts w:ascii="Times New Roman" w:hAnsi="Times New Roman"/>
        </w:rPr>
        <w:tab/>
      </w:r>
      <w:r w:rsidRPr="00CD7D93">
        <w:rPr>
          <w:rFonts w:ascii="Times New Roman" w:hAnsi="Times New Roman"/>
        </w:rPr>
        <w:tab/>
      </w:r>
      <w:r w:rsidRPr="00CD7D93">
        <w:rPr>
          <w:rFonts w:ascii="Times New Roman" w:hAnsi="Times New Roman"/>
        </w:rPr>
        <w:tab/>
      </w:r>
      <w:r w:rsidRPr="00CD7D93">
        <w:rPr>
          <w:rFonts w:ascii="Times New Roman" w:hAnsi="Times New Roman"/>
        </w:rPr>
        <w:tab/>
        <w:t>ZAMAWIAJĄCY</w:t>
      </w:r>
    </w:p>
    <w:p w:rsidR="00B55B87" w:rsidRPr="00CD7D93" w:rsidRDefault="00B55B87" w:rsidP="00B55B87">
      <w:pPr>
        <w:jc w:val="both"/>
        <w:rPr>
          <w:rFonts w:ascii="Times New Roman" w:hAnsi="Times New Roman"/>
        </w:rPr>
      </w:pPr>
    </w:p>
    <w:p w:rsidR="00B55B87" w:rsidRPr="00CD7D93" w:rsidRDefault="00B55B87" w:rsidP="00B55B87">
      <w:pPr>
        <w:rPr>
          <w:rFonts w:ascii="Times New Roman" w:hAnsi="Times New Roman"/>
        </w:rPr>
      </w:pPr>
    </w:p>
    <w:p w:rsidR="00B55B87" w:rsidRPr="00CD7D93" w:rsidRDefault="00B55B87" w:rsidP="00B55B87">
      <w:pPr>
        <w:spacing w:after="0"/>
        <w:ind w:firstLine="708"/>
        <w:jc w:val="both"/>
        <w:rPr>
          <w:rFonts w:ascii="Times New Roman" w:hAnsi="Times New Roman"/>
        </w:rPr>
      </w:pPr>
    </w:p>
    <w:p w:rsidR="00B55B87" w:rsidRDefault="00B55B87" w:rsidP="005162C9">
      <w:pPr>
        <w:spacing w:after="0"/>
        <w:rPr>
          <w:rFonts w:ascii="Times New Roman" w:hAnsi="Times New Roman"/>
          <w:b/>
        </w:rPr>
      </w:pPr>
    </w:p>
    <w:p w:rsidR="00B55B87" w:rsidRDefault="00B55B87" w:rsidP="00B55B87">
      <w:pPr>
        <w:spacing w:after="0"/>
        <w:ind w:firstLine="708"/>
        <w:jc w:val="center"/>
        <w:rPr>
          <w:rFonts w:ascii="Times New Roman" w:hAnsi="Times New Roman"/>
          <w:b/>
        </w:rPr>
      </w:pPr>
    </w:p>
    <w:p w:rsidR="00B55B87" w:rsidRDefault="00B55B87" w:rsidP="00B55B87">
      <w:pPr>
        <w:spacing w:after="0"/>
        <w:ind w:firstLine="708"/>
        <w:jc w:val="center"/>
        <w:rPr>
          <w:rFonts w:ascii="Times New Roman" w:hAnsi="Times New Roman"/>
          <w:b/>
        </w:rPr>
      </w:pPr>
    </w:p>
    <w:p w:rsidR="00B55B87" w:rsidRDefault="00B55B87" w:rsidP="00B55B87">
      <w:pPr>
        <w:spacing w:after="0"/>
        <w:ind w:firstLine="708"/>
        <w:jc w:val="center"/>
        <w:rPr>
          <w:rFonts w:ascii="Times New Roman" w:hAnsi="Times New Roman"/>
          <w:b/>
        </w:rPr>
      </w:pPr>
    </w:p>
    <w:p w:rsidR="00B55B87" w:rsidRDefault="00B55B87" w:rsidP="00B55B87">
      <w:pPr>
        <w:spacing w:after="0"/>
        <w:ind w:firstLine="708"/>
        <w:jc w:val="center"/>
        <w:rPr>
          <w:rFonts w:ascii="Times New Roman" w:hAnsi="Times New Roman"/>
          <w:b/>
        </w:rPr>
      </w:pPr>
    </w:p>
    <w:p w:rsidR="00B55B87" w:rsidRDefault="00B55B87" w:rsidP="00B55B87">
      <w:pPr>
        <w:spacing w:after="0"/>
        <w:ind w:firstLine="708"/>
        <w:jc w:val="center"/>
        <w:rPr>
          <w:rFonts w:ascii="Times New Roman" w:hAnsi="Times New Roman"/>
          <w:b/>
        </w:rPr>
      </w:pPr>
    </w:p>
    <w:p w:rsidR="00B55B87" w:rsidRPr="001E72D2" w:rsidRDefault="00B55B87" w:rsidP="00B55B87">
      <w:pPr>
        <w:spacing w:after="0"/>
        <w:ind w:firstLine="708"/>
        <w:jc w:val="center"/>
        <w:rPr>
          <w:rFonts w:ascii="Times New Roman" w:hAnsi="Times New Roman"/>
          <w:b/>
        </w:rPr>
      </w:pPr>
    </w:p>
    <w:p w:rsidR="00BE4C07" w:rsidRDefault="00BE4C07"/>
    <w:sectPr w:rsidR="00BE4C07" w:rsidSect="00710822">
      <w:footerReference w:type="first" r:id="rId8"/>
      <w:pgSz w:w="11906" w:h="16838"/>
      <w:pgMar w:top="1276" w:right="1417" w:bottom="1417" w:left="1417" w:header="454" w:footer="68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D88" w:rsidRDefault="00C46D88" w:rsidP="00113921">
      <w:pPr>
        <w:spacing w:after="0" w:line="240" w:lineRule="auto"/>
      </w:pPr>
      <w:r>
        <w:separator/>
      </w:r>
    </w:p>
  </w:endnote>
  <w:endnote w:type="continuationSeparator" w:id="1">
    <w:p w:rsidR="00C46D88" w:rsidRDefault="00C46D88" w:rsidP="001139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822" w:rsidRPr="00A7563B" w:rsidRDefault="00710822" w:rsidP="00710822">
    <w:pPr>
      <w:pStyle w:val="Stopka"/>
      <w:jc w:val="center"/>
      <w:rPr>
        <w:rFonts w:ascii="Verdana" w:hAnsi="Verdana"/>
        <w:sz w:val="16"/>
        <w:szCs w:val="16"/>
      </w:rPr>
    </w:pPr>
    <w:r w:rsidRPr="00A7563B">
      <w:rPr>
        <w:rFonts w:ascii="Verdana" w:hAnsi="Verdana"/>
        <w:sz w:val="16"/>
        <w:szCs w:val="16"/>
      </w:rPr>
      <w:t xml:space="preserve">Strona </w:t>
    </w:r>
    <w:r w:rsidR="001C3EA9" w:rsidRPr="00A7563B">
      <w:rPr>
        <w:rFonts w:ascii="Verdana" w:hAnsi="Verdana"/>
        <w:sz w:val="16"/>
        <w:szCs w:val="16"/>
      </w:rPr>
      <w:fldChar w:fldCharType="begin"/>
    </w:r>
    <w:r w:rsidRPr="00A7563B">
      <w:rPr>
        <w:rFonts w:ascii="Verdana" w:hAnsi="Verdana"/>
        <w:sz w:val="16"/>
        <w:szCs w:val="16"/>
      </w:rPr>
      <w:instrText xml:space="preserve"> PAGE </w:instrText>
    </w:r>
    <w:r w:rsidR="001C3EA9" w:rsidRPr="00A7563B">
      <w:rPr>
        <w:rFonts w:ascii="Verdana" w:hAnsi="Verdana"/>
        <w:sz w:val="16"/>
        <w:szCs w:val="16"/>
      </w:rPr>
      <w:fldChar w:fldCharType="separate"/>
    </w:r>
    <w:r w:rsidR="00CD0E4C">
      <w:rPr>
        <w:rFonts w:ascii="Verdana" w:hAnsi="Verdana"/>
        <w:noProof/>
        <w:sz w:val="16"/>
        <w:szCs w:val="16"/>
      </w:rPr>
      <w:t>1</w:t>
    </w:r>
    <w:r w:rsidR="001C3EA9" w:rsidRPr="00A7563B">
      <w:rPr>
        <w:rFonts w:ascii="Verdana" w:hAnsi="Verdana"/>
        <w:sz w:val="16"/>
        <w:szCs w:val="16"/>
      </w:rPr>
      <w:fldChar w:fldCharType="end"/>
    </w:r>
    <w:r w:rsidRPr="00A7563B">
      <w:rPr>
        <w:rFonts w:ascii="Verdana" w:hAnsi="Verdana"/>
        <w:sz w:val="16"/>
        <w:szCs w:val="16"/>
      </w:rPr>
      <w:t xml:space="preserve"> z </w:t>
    </w:r>
    <w:r w:rsidR="001C3EA9" w:rsidRPr="00A7563B">
      <w:rPr>
        <w:rFonts w:ascii="Verdana" w:hAnsi="Verdana"/>
        <w:sz w:val="16"/>
        <w:szCs w:val="16"/>
      </w:rPr>
      <w:fldChar w:fldCharType="begin"/>
    </w:r>
    <w:r w:rsidRPr="00A7563B">
      <w:rPr>
        <w:rFonts w:ascii="Verdana" w:hAnsi="Verdana"/>
        <w:sz w:val="16"/>
        <w:szCs w:val="16"/>
      </w:rPr>
      <w:instrText xml:space="preserve"> NUMPAGES \* ARABIC </w:instrText>
    </w:r>
    <w:r w:rsidR="001C3EA9" w:rsidRPr="00A7563B">
      <w:rPr>
        <w:rFonts w:ascii="Verdana" w:hAnsi="Verdana"/>
        <w:sz w:val="16"/>
        <w:szCs w:val="16"/>
      </w:rPr>
      <w:fldChar w:fldCharType="separate"/>
    </w:r>
    <w:r w:rsidR="00CD0E4C">
      <w:rPr>
        <w:rFonts w:ascii="Verdana" w:hAnsi="Verdana"/>
        <w:noProof/>
        <w:sz w:val="16"/>
        <w:szCs w:val="16"/>
      </w:rPr>
      <w:t>1</w:t>
    </w:r>
    <w:r w:rsidR="001C3EA9" w:rsidRPr="00A7563B">
      <w:rPr>
        <w:rFonts w:ascii="Verdana" w:hAnsi="Verdana"/>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D88" w:rsidRDefault="00C46D88" w:rsidP="00113921">
      <w:pPr>
        <w:spacing w:after="0" w:line="240" w:lineRule="auto"/>
      </w:pPr>
      <w:r>
        <w:separator/>
      </w:r>
    </w:p>
  </w:footnote>
  <w:footnote w:type="continuationSeparator" w:id="1">
    <w:p w:rsidR="00C46D88" w:rsidRDefault="00C46D88" w:rsidP="001139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5"/>
    <w:lvl w:ilvl="0">
      <w:start w:val="1"/>
      <w:numFmt w:val="upperRoman"/>
      <w:lvlText w:val="%1."/>
      <w:lvlJc w:val="righ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nsid w:val="00000003"/>
    <w:multiLevelType w:val="multilevel"/>
    <w:tmpl w:val="00000003"/>
    <w:name w:val="WW8Num6"/>
    <w:lvl w:ilvl="0">
      <w:start w:val="1"/>
      <w:numFmt w:val="decimal"/>
      <w:lvlText w:val="%1)"/>
      <w:lvlJc w:val="left"/>
      <w:pPr>
        <w:tabs>
          <w:tab w:val="num" w:pos="0"/>
        </w:tabs>
        <w:ind w:left="1080" w:hanging="360"/>
      </w:pPr>
      <w:rPr>
        <w:rFonts w:ascii="Verdana" w:eastAsia="Times New Roman" w:hAnsi="Verdana" w:cs="Verdana"/>
        <w:sz w:val="20"/>
        <w:szCs w:val="20"/>
        <w:lang w:eastAsia="pl-P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nsid w:val="06BA4687"/>
    <w:multiLevelType w:val="hybridMultilevel"/>
    <w:tmpl w:val="FE6636F6"/>
    <w:lvl w:ilvl="0" w:tplc="1B284A9A">
      <w:start w:val="1"/>
      <w:numFmt w:val="lowerLetter"/>
      <w:lvlText w:val="%1)"/>
      <w:lvlJc w:val="left"/>
      <w:pPr>
        <w:ind w:left="1056" w:hanging="360"/>
      </w:pPr>
    </w:lvl>
    <w:lvl w:ilvl="1" w:tplc="04150019">
      <w:start w:val="1"/>
      <w:numFmt w:val="lowerLetter"/>
      <w:lvlText w:val="%2."/>
      <w:lvlJc w:val="left"/>
      <w:pPr>
        <w:ind w:left="1776" w:hanging="360"/>
      </w:pPr>
    </w:lvl>
    <w:lvl w:ilvl="2" w:tplc="0415001B">
      <w:start w:val="1"/>
      <w:numFmt w:val="lowerRoman"/>
      <w:lvlText w:val="%3."/>
      <w:lvlJc w:val="right"/>
      <w:pPr>
        <w:ind w:left="2496" w:hanging="180"/>
      </w:pPr>
    </w:lvl>
    <w:lvl w:ilvl="3" w:tplc="0415000F">
      <w:start w:val="1"/>
      <w:numFmt w:val="decimal"/>
      <w:lvlText w:val="%4."/>
      <w:lvlJc w:val="left"/>
      <w:pPr>
        <w:ind w:left="3216" w:hanging="360"/>
      </w:pPr>
    </w:lvl>
    <w:lvl w:ilvl="4" w:tplc="04150019">
      <w:start w:val="1"/>
      <w:numFmt w:val="lowerLetter"/>
      <w:lvlText w:val="%5."/>
      <w:lvlJc w:val="left"/>
      <w:pPr>
        <w:ind w:left="3936" w:hanging="360"/>
      </w:pPr>
    </w:lvl>
    <w:lvl w:ilvl="5" w:tplc="0415001B">
      <w:start w:val="1"/>
      <w:numFmt w:val="lowerRoman"/>
      <w:lvlText w:val="%6."/>
      <w:lvlJc w:val="right"/>
      <w:pPr>
        <w:ind w:left="4656" w:hanging="180"/>
      </w:pPr>
    </w:lvl>
    <w:lvl w:ilvl="6" w:tplc="0415000F">
      <w:start w:val="1"/>
      <w:numFmt w:val="decimal"/>
      <w:lvlText w:val="%7."/>
      <w:lvlJc w:val="left"/>
      <w:pPr>
        <w:ind w:left="5376" w:hanging="360"/>
      </w:pPr>
    </w:lvl>
    <w:lvl w:ilvl="7" w:tplc="04150019">
      <w:start w:val="1"/>
      <w:numFmt w:val="lowerLetter"/>
      <w:lvlText w:val="%8."/>
      <w:lvlJc w:val="left"/>
      <w:pPr>
        <w:ind w:left="6096" w:hanging="360"/>
      </w:pPr>
    </w:lvl>
    <w:lvl w:ilvl="8" w:tplc="0415001B">
      <w:start w:val="1"/>
      <w:numFmt w:val="lowerRoman"/>
      <w:lvlText w:val="%9."/>
      <w:lvlJc w:val="right"/>
      <w:pPr>
        <w:ind w:left="6816" w:hanging="180"/>
      </w:pPr>
    </w:lvl>
  </w:abstractNum>
  <w:abstractNum w:abstractNumId="3">
    <w:nsid w:val="0C0252FA"/>
    <w:multiLevelType w:val="hybridMultilevel"/>
    <w:tmpl w:val="4B7C53C0"/>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1366FD6"/>
    <w:multiLevelType w:val="hybridMultilevel"/>
    <w:tmpl w:val="44BEA9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55C1980"/>
    <w:multiLevelType w:val="hybridMultilevel"/>
    <w:tmpl w:val="F442400A"/>
    <w:lvl w:ilvl="0" w:tplc="0415000F">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17653ACC"/>
    <w:multiLevelType w:val="hybridMultilevel"/>
    <w:tmpl w:val="A28EA03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nsid w:val="17DC07FE"/>
    <w:multiLevelType w:val="hybridMultilevel"/>
    <w:tmpl w:val="99DC33E2"/>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CC61950"/>
    <w:multiLevelType w:val="hybridMultilevel"/>
    <w:tmpl w:val="35E85C18"/>
    <w:lvl w:ilvl="0" w:tplc="0415000F">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nsid w:val="1E280C02"/>
    <w:multiLevelType w:val="hybridMultilevel"/>
    <w:tmpl w:val="23FCFA0A"/>
    <w:lvl w:ilvl="0" w:tplc="893C5728">
      <w:start w:val="1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1E8D4102"/>
    <w:multiLevelType w:val="hybridMultilevel"/>
    <w:tmpl w:val="298C3552"/>
    <w:lvl w:ilvl="0" w:tplc="065895FA">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1EF71BDB"/>
    <w:multiLevelType w:val="hybridMultilevel"/>
    <w:tmpl w:val="D14E1EE8"/>
    <w:lvl w:ilvl="0" w:tplc="CC542C6A">
      <w:start w:val="1"/>
      <w:numFmt w:val="decimal"/>
      <w:lvlText w:val="%1)"/>
      <w:lvlJc w:val="left"/>
      <w:pPr>
        <w:ind w:left="1440" w:hanging="360"/>
      </w:pPr>
    </w:lvl>
    <w:lvl w:ilvl="1" w:tplc="04150019">
      <w:start w:val="1"/>
      <w:numFmt w:val="decimal"/>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nsid w:val="23006EF9"/>
    <w:multiLevelType w:val="hybridMultilevel"/>
    <w:tmpl w:val="C026010C"/>
    <w:lvl w:ilvl="0" w:tplc="04150011">
      <w:start w:val="1"/>
      <w:numFmt w:val="decimal"/>
      <w:lvlText w:val="%1)"/>
      <w:lvlJc w:val="left"/>
      <w:pPr>
        <w:ind w:left="1004" w:hanging="360"/>
      </w:pPr>
    </w:lvl>
    <w:lvl w:ilvl="1" w:tplc="04150011">
      <w:start w:val="1"/>
      <w:numFmt w:val="bullet"/>
      <w:lvlText w:val="o"/>
      <w:lvlJc w:val="left"/>
      <w:pPr>
        <w:ind w:left="1724" w:hanging="360"/>
      </w:pPr>
      <w:rPr>
        <w:rFonts w:ascii="Courier New" w:hAnsi="Courier New" w:cs="Courier New" w:hint="default"/>
      </w:rPr>
    </w:lvl>
    <w:lvl w:ilvl="2" w:tplc="0415001B">
      <w:start w:val="1"/>
      <w:numFmt w:val="bullet"/>
      <w:lvlText w:val=""/>
      <w:lvlJc w:val="left"/>
      <w:pPr>
        <w:ind w:left="2444" w:hanging="360"/>
      </w:pPr>
      <w:rPr>
        <w:rFonts w:ascii="Wingdings" w:hAnsi="Wingdings" w:hint="default"/>
      </w:rPr>
    </w:lvl>
    <w:lvl w:ilvl="3" w:tplc="0415000F">
      <w:start w:val="1"/>
      <w:numFmt w:val="bullet"/>
      <w:lvlText w:val=""/>
      <w:lvlJc w:val="left"/>
      <w:pPr>
        <w:ind w:left="3164" w:hanging="360"/>
      </w:pPr>
      <w:rPr>
        <w:rFonts w:ascii="Symbol" w:hAnsi="Symbol" w:hint="default"/>
      </w:rPr>
    </w:lvl>
    <w:lvl w:ilvl="4" w:tplc="04150019">
      <w:start w:val="1"/>
      <w:numFmt w:val="bullet"/>
      <w:lvlText w:val="o"/>
      <w:lvlJc w:val="left"/>
      <w:pPr>
        <w:ind w:left="3884" w:hanging="360"/>
      </w:pPr>
      <w:rPr>
        <w:rFonts w:ascii="Courier New" w:hAnsi="Courier New" w:cs="Courier New" w:hint="default"/>
      </w:rPr>
    </w:lvl>
    <w:lvl w:ilvl="5" w:tplc="0415001B">
      <w:start w:val="1"/>
      <w:numFmt w:val="bullet"/>
      <w:lvlText w:val=""/>
      <w:lvlJc w:val="left"/>
      <w:pPr>
        <w:ind w:left="4604" w:hanging="360"/>
      </w:pPr>
      <w:rPr>
        <w:rFonts w:ascii="Wingdings" w:hAnsi="Wingdings" w:hint="default"/>
      </w:rPr>
    </w:lvl>
    <w:lvl w:ilvl="6" w:tplc="0415000F">
      <w:start w:val="1"/>
      <w:numFmt w:val="bullet"/>
      <w:lvlText w:val=""/>
      <w:lvlJc w:val="left"/>
      <w:pPr>
        <w:ind w:left="5324" w:hanging="360"/>
      </w:pPr>
      <w:rPr>
        <w:rFonts w:ascii="Symbol" w:hAnsi="Symbol" w:hint="default"/>
      </w:rPr>
    </w:lvl>
    <w:lvl w:ilvl="7" w:tplc="04150019">
      <w:start w:val="1"/>
      <w:numFmt w:val="bullet"/>
      <w:lvlText w:val="o"/>
      <w:lvlJc w:val="left"/>
      <w:pPr>
        <w:ind w:left="6044" w:hanging="360"/>
      </w:pPr>
      <w:rPr>
        <w:rFonts w:ascii="Courier New" w:hAnsi="Courier New" w:cs="Courier New" w:hint="default"/>
      </w:rPr>
    </w:lvl>
    <w:lvl w:ilvl="8" w:tplc="0415001B">
      <w:start w:val="1"/>
      <w:numFmt w:val="bullet"/>
      <w:lvlText w:val=""/>
      <w:lvlJc w:val="left"/>
      <w:pPr>
        <w:ind w:left="6764" w:hanging="360"/>
      </w:pPr>
      <w:rPr>
        <w:rFonts w:ascii="Wingdings" w:hAnsi="Wingdings" w:hint="default"/>
      </w:rPr>
    </w:lvl>
  </w:abstractNum>
  <w:abstractNum w:abstractNumId="13">
    <w:nsid w:val="283E1350"/>
    <w:multiLevelType w:val="hybridMultilevel"/>
    <w:tmpl w:val="6EEA99F2"/>
    <w:lvl w:ilvl="0" w:tplc="04150011">
      <w:start w:val="1"/>
      <w:numFmt w:val="lowerLetter"/>
      <w:lvlText w:val="%1)"/>
      <w:lvlJc w:val="left"/>
      <w:pPr>
        <w:ind w:left="1440" w:hanging="360"/>
      </w:pPr>
    </w:lvl>
    <w:lvl w:ilvl="1" w:tplc="04150003" w:tentative="1">
      <w:start w:val="1"/>
      <w:numFmt w:val="lowerLetter"/>
      <w:lvlText w:val="%2."/>
      <w:lvlJc w:val="left"/>
      <w:pPr>
        <w:ind w:left="2160" w:hanging="360"/>
      </w:pPr>
    </w:lvl>
    <w:lvl w:ilvl="2" w:tplc="04150005" w:tentative="1">
      <w:start w:val="1"/>
      <w:numFmt w:val="lowerRoman"/>
      <w:lvlText w:val="%3."/>
      <w:lvlJc w:val="right"/>
      <w:pPr>
        <w:ind w:left="2880" w:hanging="180"/>
      </w:pPr>
    </w:lvl>
    <w:lvl w:ilvl="3" w:tplc="04150001" w:tentative="1">
      <w:start w:val="1"/>
      <w:numFmt w:val="decimal"/>
      <w:lvlText w:val="%4."/>
      <w:lvlJc w:val="left"/>
      <w:pPr>
        <w:ind w:left="3600" w:hanging="360"/>
      </w:pPr>
    </w:lvl>
    <w:lvl w:ilvl="4" w:tplc="04150003" w:tentative="1">
      <w:start w:val="1"/>
      <w:numFmt w:val="lowerLetter"/>
      <w:lvlText w:val="%5."/>
      <w:lvlJc w:val="left"/>
      <w:pPr>
        <w:ind w:left="4320" w:hanging="360"/>
      </w:pPr>
    </w:lvl>
    <w:lvl w:ilvl="5" w:tplc="04150005" w:tentative="1">
      <w:start w:val="1"/>
      <w:numFmt w:val="lowerRoman"/>
      <w:lvlText w:val="%6."/>
      <w:lvlJc w:val="right"/>
      <w:pPr>
        <w:ind w:left="5040" w:hanging="180"/>
      </w:pPr>
    </w:lvl>
    <w:lvl w:ilvl="6" w:tplc="04150001" w:tentative="1">
      <w:start w:val="1"/>
      <w:numFmt w:val="decimal"/>
      <w:lvlText w:val="%7."/>
      <w:lvlJc w:val="left"/>
      <w:pPr>
        <w:ind w:left="5760" w:hanging="360"/>
      </w:pPr>
    </w:lvl>
    <w:lvl w:ilvl="7" w:tplc="04150003" w:tentative="1">
      <w:start w:val="1"/>
      <w:numFmt w:val="lowerLetter"/>
      <w:lvlText w:val="%8."/>
      <w:lvlJc w:val="left"/>
      <w:pPr>
        <w:ind w:left="6480" w:hanging="360"/>
      </w:pPr>
    </w:lvl>
    <w:lvl w:ilvl="8" w:tplc="04150005" w:tentative="1">
      <w:start w:val="1"/>
      <w:numFmt w:val="lowerRoman"/>
      <w:lvlText w:val="%9."/>
      <w:lvlJc w:val="right"/>
      <w:pPr>
        <w:ind w:left="7200" w:hanging="180"/>
      </w:pPr>
    </w:lvl>
  </w:abstractNum>
  <w:abstractNum w:abstractNumId="14">
    <w:nsid w:val="286904F2"/>
    <w:multiLevelType w:val="hybridMultilevel"/>
    <w:tmpl w:val="D0003AEA"/>
    <w:lvl w:ilvl="0" w:tplc="04150017">
      <w:start w:val="1"/>
      <w:numFmt w:val="decimal"/>
      <w:lvlText w:val="%1."/>
      <w:lvlJc w:val="left"/>
      <w:pPr>
        <w:ind w:left="768" w:hanging="360"/>
      </w:pPr>
    </w:lvl>
    <w:lvl w:ilvl="1" w:tplc="04150019">
      <w:start w:val="1"/>
      <w:numFmt w:val="lowerLetter"/>
      <w:lvlText w:val="%2."/>
      <w:lvlJc w:val="left"/>
      <w:pPr>
        <w:ind w:left="1488" w:hanging="360"/>
      </w:pPr>
    </w:lvl>
    <w:lvl w:ilvl="2" w:tplc="0415001B">
      <w:start w:val="1"/>
      <w:numFmt w:val="lowerRoman"/>
      <w:lvlText w:val="%3."/>
      <w:lvlJc w:val="right"/>
      <w:pPr>
        <w:ind w:left="2208" w:hanging="180"/>
      </w:pPr>
    </w:lvl>
    <w:lvl w:ilvl="3" w:tplc="0415000F">
      <w:start w:val="1"/>
      <w:numFmt w:val="decimal"/>
      <w:lvlText w:val="%4."/>
      <w:lvlJc w:val="left"/>
      <w:pPr>
        <w:ind w:left="2928" w:hanging="360"/>
      </w:pPr>
    </w:lvl>
    <w:lvl w:ilvl="4" w:tplc="04150019">
      <w:start w:val="1"/>
      <w:numFmt w:val="lowerLetter"/>
      <w:lvlText w:val="%5."/>
      <w:lvlJc w:val="left"/>
      <w:pPr>
        <w:ind w:left="3648" w:hanging="360"/>
      </w:pPr>
    </w:lvl>
    <w:lvl w:ilvl="5" w:tplc="0415001B">
      <w:start w:val="1"/>
      <w:numFmt w:val="lowerRoman"/>
      <w:lvlText w:val="%6."/>
      <w:lvlJc w:val="right"/>
      <w:pPr>
        <w:ind w:left="4368" w:hanging="180"/>
      </w:pPr>
    </w:lvl>
    <w:lvl w:ilvl="6" w:tplc="0415000F">
      <w:start w:val="1"/>
      <w:numFmt w:val="decimal"/>
      <w:lvlText w:val="%7."/>
      <w:lvlJc w:val="left"/>
      <w:pPr>
        <w:ind w:left="5088" w:hanging="360"/>
      </w:pPr>
    </w:lvl>
    <w:lvl w:ilvl="7" w:tplc="04150019">
      <w:start w:val="1"/>
      <w:numFmt w:val="lowerLetter"/>
      <w:lvlText w:val="%8."/>
      <w:lvlJc w:val="left"/>
      <w:pPr>
        <w:ind w:left="5808" w:hanging="360"/>
      </w:pPr>
    </w:lvl>
    <w:lvl w:ilvl="8" w:tplc="0415001B">
      <w:start w:val="1"/>
      <w:numFmt w:val="lowerRoman"/>
      <w:lvlText w:val="%9."/>
      <w:lvlJc w:val="right"/>
      <w:pPr>
        <w:ind w:left="6528" w:hanging="180"/>
      </w:pPr>
    </w:lvl>
  </w:abstractNum>
  <w:abstractNum w:abstractNumId="15">
    <w:nsid w:val="29EE374C"/>
    <w:multiLevelType w:val="hybridMultilevel"/>
    <w:tmpl w:val="545E0990"/>
    <w:lvl w:ilvl="0" w:tplc="0415000F">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nsid w:val="2F2720AA"/>
    <w:multiLevelType w:val="hybridMultilevel"/>
    <w:tmpl w:val="8376E8C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nsid w:val="31932367"/>
    <w:multiLevelType w:val="hybridMultilevel"/>
    <w:tmpl w:val="E21E2F0E"/>
    <w:lvl w:ilvl="0" w:tplc="9A5648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352141C"/>
    <w:multiLevelType w:val="hybridMultilevel"/>
    <w:tmpl w:val="7D105210"/>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4281DD3"/>
    <w:multiLevelType w:val="hybridMultilevel"/>
    <w:tmpl w:val="6EEA99F2"/>
    <w:lvl w:ilvl="0" w:tplc="C3B6C076">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48C1214"/>
    <w:multiLevelType w:val="hybridMultilevel"/>
    <w:tmpl w:val="7D2EDF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35C513E6"/>
    <w:multiLevelType w:val="hybridMultilevel"/>
    <w:tmpl w:val="66B4A740"/>
    <w:lvl w:ilvl="0" w:tplc="04150017">
      <w:start w:val="1"/>
      <w:numFmt w:val="decimal"/>
      <w:lvlText w:val="%1."/>
      <w:lvlJc w:val="left"/>
      <w:pPr>
        <w:ind w:left="720" w:hanging="360"/>
      </w:pPr>
    </w:lvl>
    <w:lvl w:ilvl="1" w:tplc="04150019">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398A2DC2"/>
    <w:multiLevelType w:val="hybridMultilevel"/>
    <w:tmpl w:val="44061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9D73464"/>
    <w:multiLevelType w:val="multilevel"/>
    <w:tmpl w:val="F946975C"/>
    <w:lvl w:ilvl="0">
      <w:start w:val="1"/>
      <w:numFmt w:val="lowerLetter"/>
      <w:lvlText w:val="%1)"/>
      <w:lvlJc w:val="left"/>
      <w:pPr>
        <w:ind w:left="360" w:hanging="360"/>
      </w:pPr>
      <w:rPr>
        <w:rFonts w:ascii="Arial" w:eastAsiaTheme="minorEastAsia" w:hAnsi="Arial" w:cstheme="minorBid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AA5044D"/>
    <w:multiLevelType w:val="hybridMultilevel"/>
    <w:tmpl w:val="77E29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C8612CF"/>
    <w:multiLevelType w:val="hybridMultilevel"/>
    <w:tmpl w:val="994C7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DB173EA"/>
    <w:multiLevelType w:val="hybridMultilevel"/>
    <w:tmpl w:val="3C921910"/>
    <w:lvl w:ilvl="0" w:tplc="9A564880">
      <w:start w:val="1"/>
      <w:numFmt w:val="lowerLetter"/>
      <w:lvlText w:val="%1)"/>
      <w:lvlJc w:val="left"/>
      <w:pPr>
        <w:ind w:left="1845" w:hanging="360"/>
      </w:pPr>
    </w:lvl>
    <w:lvl w:ilvl="1" w:tplc="04150019" w:tentative="1">
      <w:start w:val="1"/>
      <w:numFmt w:val="lowerLetter"/>
      <w:lvlText w:val="%2."/>
      <w:lvlJc w:val="left"/>
      <w:pPr>
        <w:ind w:left="2565" w:hanging="360"/>
      </w:pPr>
    </w:lvl>
    <w:lvl w:ilvl="2" w:tplc="0415001B" w:tentative="1">
      <w:start w:val="1"/>
      <w:numFmt w:val="lowerRoman"/>
      <w:lvlText w:val="%3."/>
      <w:lvlJc w:val="right"/>
      <w:pPr>
        <w:ind w:left="3285" w:hanging="180"/>
      </w:pPr>
    </w:lvl>
    <w:lvl w:ilvl="3" w:tplc="0415000F" w:tentative="1">
      <w:start w:val="1"/>
      <w:numFmt w:val="decimal"/>
      <w:lvlText w:val="%4."/>
      <w:lvlJc w:val="left"/>
      <w:pPr>
        <w:ind w:left="4005" w:hanging="360"/>
      </w:pPr>
    </w:lvl>
    <w:lvl w:ilvl="4" w:tplc="04150019" w:tentative="1">
      <w:start w:val="1"/>
      <w:numFmt w:val="lowerLetter"/>
      <w:lvlText w:val="%5."/>
      <w:lvlJc w:val="left"/>
      <w:pPr>
        <w:ind w:left="4725" w:hanging="360"/>
      </w:pPr>
    </w:lvl>
    <w:lvl w:ilvl="5" w:tplc="0415001B" w:tentative="1">
      <w:start w:val="1"/>
      <w:numFmt w:val="lowerRoman"/>
      <w:lvlText w:val="%6."/>
      <w:lvlJc w:val="right"/>
      <w:pPr>
        <w:ind w:left="5445" w:hanging="180"/>
      </w:pPr>
    </w:lvl>
    <w:lvl w:ilvl="6" w:tplc="0415000F" w:tentative="1">
      <w:start w:val="1"/>
      <w:numFmt w:val="decimal"/>
      <w:lvlText w:val="%7."/>
      <w:lvlJc w:val="left"/>
      <w:pPr>
        <w:ind w:left="6165" w:hanging="360"/>
      </w:pPr>
    </w:lvl>
    <w:lvl w:ilvl="7" w:tplc="04150019" w:tentative="1">
      <w:start w:val="1"/>
      <w:numFmt w:val="lowerLetter"/>
      <w:lvlText w:val="%8."/>
      <w:lvlJc w:val="left"/>
      <w:pPr>
        <w:ind w:left="6885" w:hanging="360"/>
      </w:pPr>
    </w:lvl>
    <w:lvl w:ilvl="8" w:tplc="0415001B" w:tentative="1">
      <w:start w:val="1"/>
      <w:numFmt w:val="lowerRoman"/>
      <w:lvlText w:val="%9."/>
      <w:lvlJc w:val="right"/>
      <w:pPr>
        <w:ind w:left="7605" w:hanging="180"/>
      </w:pPr>
    </w:lvl>
  </w:abstractNum>
  <w:abstractNum w:abstractNumId="27">
    <w:nsid w:val="3E2D7333"/>
    <w:multiLevelType w:val="hybridMultilevel"/>
    <w:tmpl w:val="DD0CC21E"/>
    <w:lvl w:ilvl="0" w:tplc="04150017">
      <w:start w:val="1"/>
      <w:numFmt w:val="decimal"/>
      <w:lvlText w:val="%1."/>
      <w:lvlJc w:val="left"/>
      <w:pPr>
        <w:ind w:left="720" w:hanging="360"/>
      </w:pPr>
    </w:lvl>
    <w:lvl w:ilvl="1" w:tplc="04150019">
      <w:start w:val="3"/>
      <w:numFmt w:val="bullet"/>
      <w:lvlText w:val=""/>
      <w:lvlJc w:val="left"/>
      <w:pPr>
        <w:ind w:left="1440" w:hanging="360"/>
      </w:pPr>
      <w:rPr>
        <w:rFonts w:ascii="Symbol" w:eastAsia="Calibri"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4692138C"/>
    <w:multiLevelType w:val="hybridMultilevel"/>
    <w:tmpl w:val="4B7C53C0"/>
    <w:lvl w:ilvl="0" w:tplc="0415000F">
      <w:start w:val="1"/>
      <w:numFmt w:val="decimal"/>
      <w:lvlText w:val="%1."/>
      <w:lvlJc w:val="left"/>
      <w:pPr>
        <w:ind w:left="720" w:hanging="360"/>
      </w:pPr>
    </w:lvl>
    <w:lvl w:ilvl="1" w:tplc="AF8C280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812213A"/>
    <w:multiLevelType w:val="hybridMultilevel"/>
    <w:tmpl w:val="B7688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8FF2688"/>
    <w:multiLevelType w:val="hybridMultilevel"/>
    <w:tmpl w:val="AE64C6B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D24241D"/>
    <w:multiLevelType w:val="hybridMultilevel"/>
    <w:tmpl w:val="6478B312"/>
    <w:lvl w:ilvl="0" w:tplc="0415000F">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nsid w:val="4F9F40C0"/>
    <w:multiLevelType w:val="hybridMultilevel"/>
    <w:tmpl w:val="FDE2775E"/>
    <w:lvl w:ilvl="0" w:tplc="3BC09C76">
      <w:start w:val="27"/>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557A690C"/>
    <w:multiLevelType w:val="hybridMultilevel"/>
    <w:tmpl w:val="2C7E54B8"/>
    <w:lvl w:ilvl="0" w:tplc="79DE976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55A608C8"/>
    <w:multiLevelType w:val="hybridMultilevel"/>
    <w:tmpl w:val="C45ED3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91660EB"/>
    <w:multiLevelType w:val="hybridMultilevel"/>
    <w:tmpl w:val="C3C617C6"/>
    <w:lvl w:ilvl="0" w:tplc="9A56488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A3D1FE9"/>
    <w:multiLevelType w:val="hybridMultilevel"/>
    <w:tmpl w:val="C026010C"/>
    <w:lvl w:ilvl="0" w:tplc="0415000F">
      <w:start w:val="1"/>
      <w:numFmt w:val="decimal"/>
      <w:lvlText w:val="%1)"/>
      <w:lvlJc w:val="left"/>
      <w:pPr>
        <w:ind w:left="1004" w:hanging="360"/>
      </w:pPr>
    </w:lvl>
    <w:lvl w:ilvl="1" w:tplc="04150019">
      <w:start w:val="1"/>
      <w:numFmt w:val="bullet"/>
      <w:lvlText w:val="o"/>
      <w:lvlJc w:val="left"/>
      <w:pPr>
        <w:ind w:left="1724" w:hanging="360"/>
      </w:pPr>
      <w:rPr>
        <w:rFonts w:ascii="Courier New" w:hAnsi="Courier New" w:cs="Courier New" w:hint="default"/>
      </w:rPr>
    </w:lvl>
    <w:lvl w:ilvl="2" w:tplc="0415001B">
      <w:start w:val="1"/>
      <w:numFmt w:val="bullet"/>
      <w:lvlText w:val=""/>
      <w:lvlJc w:val="left"/>
      <w:pPr>
        <w:ind w:left="2444" w:hanging="360"/>
      </w:pPr>
      <w:rPr>
        <w:rFonts w:ascii="Wingdings" w:hAnsi="Wingdings" w:hint="default"/>
      </w:rPr>
    </w:lvl>
    <w:lvl w:ilvl="3" w:tplc="0415000F">
      <w:start w:val="1"/>
      <w:numFmt w:val="bullet"/>
      <w:lvlText w:val=""/>
      <w:lvlJc w:val="left"/>
      <w:pPr>
        <w:ind w:left="3164" w:hanging="360"/>
      </w:pPr>
      <w:rPr>
        <w:rFonts w:ascii="Symbol" w:hAnsi="Symbol" w:hint="default"/>
      </w:rPr>
    </w:lvl>
    <w:lvl w:ilvl="4" w:tplc="04150019">
      <w:start w:val="1"/>
      <w:numFmt w:val="bullet"/>
      <w:lvlText w:val="o"/>
      <w:lvlJc w:val="left"/>
      <w:pPr>
        <w:ind w:left="3884" w:hanging="360"/>
      </w:pPr>
      <w:rPr>
        <w:rFonts w:ascii="Courier New" w:hAnsi="Courier New" w:cs="Courier New" w:hint="default"/>
      </w:rPr>
    </w:lvl>
    <w:lvl w:ilvl="5" w:tplc="0415001B">
      <w:start w:val="1"/>
      <w:numFmt w:val="bullet"/>
      <w:lvlText w:val=""/>
      <w:lvlJc w:val="left"/>
      <w:pPr>
        <w:ind w:left="4604" w:hanging="360"/>
      </w:pPr>
      <w:rPr>
        <w:rFonts w:ascii="Wingdings" w:hAnsi="Wingdings" w:hint="default"/>
      </w:rPr>
    </w:lvl>
    <w:lvl w:ilvl="6" w:tplc="0415000F">
      <w:start w:val="1"/>
      <w:numFmt w:val="bullet"/>
      <w:lvlText w:val=""/>
      <w:lvlJc w:val="left"/>
      <w:pPr>
        <w:ind w:left="5324" w:hanging="360"/>
      </w:pPr>
      <w:rPr>
        <w:rFonts w:ascii="Symbol" w:hAnsi="Symbol" w:hint="default"/>
      </w:rPr>
    </w:lvl>
    <w:lvl w:ilvl="7" w:tplc="04150019">
      <w:start w:val="1"/>
      <w:numFmt w:val="bullet"/>
      <w:lvlText w:val="o"/>
      <w:lvlJc w:val="left"/>
      <w:pPr>
        <w:ind w:left="6044" w:hanging="360"/>
      </w:pPr>
      <w:rPr>
        <w:rFonts w:ascii="Courier New" w:hAnsi="Courier New" w:cs="Courier New" w:hint="default"/>
      </w:rPr>
    </w:lvl>
    <w:lvl w:ilvl="8" w:tplc="0415001B">
      <w:start w:val="1"/>
      <w:numFmt w:val="bullet"/>
      <w:lvlText w:val=""/>
      <w:lvlJc w:val="left"/>
      <w:pPr>
        <w:ind w:left="6764" w:hanging="360"/>
      </w:pPr>
      <w:rPr>
        <w:rFonts w:ascii="Wingdings" w:hAnsi="Wingdings" w:hint="default"/>
      </w:rPr>
    </w:lvl>
  </w:abstractNum>
  <w:abstractNum w:abstractNumId="37">
    <w:nsid w:val="652B7586"/>
    <w:multiLevelType w:val="hybridMultilevel"/>
    <w:tmpl w:val="77E29C7C"/>
    <w:lvl w:ilvl="0" w:tplc="530416A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5F8334A"/>
    <w:multiLevelType w:val="hybridMultilevel"/>
    <w:tmpl w:val="CF6C0218"/>
    <w:lvl w:ilvl="0" w:tplc="0415000F">
      <w:start w:val="1"/>
      <w:numFmt w:val="lowerLetter"/>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9">
    <w:nsid w:val="69121FE0"/>
    <w:multiLevelType w:val="hybridMultilevel"/>
    <w:tmpl w:val="7EFAB1BE"/>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nsid w:val="6BCD54AF"/>
    <w:multiLevelType w:val="hybridMultilevel"/>
    <w:tmpl w:val="096E01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6C14044F"/>
    <w:multiLevelType w:val="hybridMultilevel"/>
    <w:tmpl w:val="E940C562"/>
    <w:lvl w:ilvl="0" w:tplc="0415000F">
      <w:start w:val="1"/>
      <w:numFmt w:val="decimal"/>
      <w:lvlText w:val="%1."/>
      <w:lvlJc w:val="left"/>
      <w:pPr>
        <w:ind w:left="1352" w:hanging="360"/>
      </w:pPr>
    </w:lvl>
    <w:lvl w:ilvl="1" w:tplc="04150019">
      <w:start w:val="1"/>
      <w:numFmt w:val="lowerLetter"/>
      <w:lvlText w:val="%2."/>
      <w:lvlJc w:val="left"/>
      <w:pPr>
        <w:ind w:left="1800" w:hanging="360"/>
      </w:pPr>
      <w:rPr>
        <w:rFonts w:hint="default"/>
      </w:rPr>
    </w:lvl>
    <w:lvl w:ilvl="2" w:tplc="0415001B">
      <w:start w:val="1"/>
      <w:numFmt w:val="lowerLetter"/>
      <w:lvlText w:val="%3)"/>
      <w:lvlJc w:val="left"/>
      <w:pPr>
        <w:ind w:left="1637"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6C4B4069"/>
    <w:multiLevelType w:val="hybridMultilevel"/>
    <w:tmpl w:val="84983EB6"/>
    <w:lvl w:ilvl="0" w:tplc="0415000F">
      <w:start w:val="1"/>
      <w:numFmt w:val="lowerLetter"/>
      <w:lvlText w:val="%1)"/>
      <w:lvlJc w:val="left"/>
      <w:pPr>
        <w:ind w:left="1125" w:hanging="360"/>
      </w:pPr>
    </w:lvl>
    <w:lvl w:ilvl="1" w:tplc="41803458" w:tentative="1">
      <w:start w:val="1"/>
      <w:numFmt w:val="lowerLetter"/>
      <w:lvlText w:val="%2."/>
      <w:lvlJc w:val="left"/>
      <w:pPr>
        <w:ind w:left="1845" w:hanging="360"/>
      </w:pPr>
    </w:lvl>
    <w:lvl w:ilvl="2" w:tplc="EC3663B8"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43">
    <w:nsid w:val="6D535C8D"/>
    <w:multiLevelType w:val="hybridMultilevel"/>
    <w:tmpl w:val="9FEA714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nsid w:val="6D8142A0"/>
    <w:multiLevelType w:val="hybridMultilevel"/>
    <w:tmpl w:val="7FF8C18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3986D1C"/>
    <w:multiLevelType w:val="hybridMultilevel"/>
    <w:tmpl w:val="49E4407E"/>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nsid w:val="74A52D7F"/>
    <w:multiLevelType w:val="hybridMultilevel"/>
    <w:tmpl w:val="3B36ED30"/>
    <w:lvl w:ilvl="0" w:tplc="0415000F">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nsid w:val="78580DA7"/>
    <w:multiLevelType w:val="hybridMultilevel"/>
    <w:tmpl w:val="AED46DB6"/>
    <w:lvl w:ilvl="0" w:tplc="04150017">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num>
  <w:num w:numId="3">
    <w:abstractNumId w:val="33"/>
  </w:num>
  <w:num w:numId="4">
    <w:abstractNumId w:val="46"/>
  </w:num>
  <w:num w:numId="5">
    <w:abstractNumId w:val="15"/>
  </w:num>
  <w:num w:numId="6">
    <w:abstractNumId w:val="26"/>
  </w:num>
  <w:num w:numId="7">
    <w:abstractNumId w:val="38"/>
  </w:num>
  <w:num w:numId="8">
    <w:abstractNumId w:val="42"/>
  </w:num>
  <w:num w:numId="9">
    <w:abstractNumId w:val="5"/>
  </w:num>
  <w:num w:numId="10">
    <w:abstractNumId w:val="41"/>
  </w:num>
  <w:num w:numId="11">
    <w:abstractNumId w:val="45"/>
  </w:num>
  <w:num w:numId="12">
    <w:abstractNumId w:val="43"/>
  </w:num>
  <w:num w:numId="13">
    <w:abstractNumId w:val="23"/>
  </w:num>
  <w:num w:numId="14">
    <w:abstractNumId w:val="9"/>
  </w:num>
  <w:num w:numId="15">
    <w:abstractNumId w:val="32"/>
  </w:num>
  <w:num w:numId="16">
    <w:abstractNumId w:val="18"/>
  </w:num>
  <w:num w:numId="17">
    <w:abstractNumId w:val="22"/>
  </w:num>
  <w:num w:numId="18">
    <w:abstractNumId w:val="25"/>
  </w:num>
  <w:num w:numId="19">
    <w:abstractNumId w:val="35"/>
  </w:num>
  <w:num w:numId="20">
    <w:abstractNumId w:val="20"/>
  </w:num>
  <w:num w:numId="21">
    <w:abstractNumId w:val="19"/>
  </w:num>
  <w:num w:numId="22">
    <w:abstractNumId w:val="13"/>
  </w:num>
  <w:num w:numId="23">
    <w:abstractNumId w:val="44"/>
  </w:num>
  <w:num w:numId="24">
    <w:abstractNumId w:val="7"/>
  </w:num>
  <w:num w:numId="25">
    <w:abstractNumId w:val="37"/>
  </w:num>
  <w:num w:numId="26">
    <w:abstractNumId w:val="24"/>
  </w:num>
  <w:num w:numId="27">
    <w:abstractNumId w:val="34"/>
  </w:num>
  <w:num w:numId="28">
    <w:abstractNumId w:val="6"/>
  </w:num>
  <w:num w:numId="29">
    <w:abstractNumId w:val="28"/>
  </w:num>
  <w:num w:numId="30">
    <w:abstractNumId w:val="3"/>
  </w:num>
  <w:num w:numId="31">
    <w:abstractNumId w:val="17"/>
  </w:num>
  <w:num w:numId="32">
    <w:abstractNumId w:val="31"/>
  </w:num>
  <w:num w:numId="33">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lvlOverride w:ilvl="2"/>
    <w:lvlOverride w:ilvl="3"/>
    <w:lvlOverride w:ilvl="4"/>
    <w:lvlOverride w:ilvl="5"/>
    <w:lvlOverride w:ilvl="6"/>
    <w:lvlOverride w:ilvl="7"/>
    <w:lvlOverride w:ilvl="8"/>
  </w:num>
  <w:num w:numId="35">
    <w:abstractNumId w:val="12"/>
    <w:lvlOverride w:ilvl="0">
      <w:startOverride w:val="1"/>
    </w:lvlOverride>
    <w:lvlOverride w:ilvl="1"/>
    <w:lvlOverride w:ilvl="2"/>
    <w:lvlOverride w:ilvl="3"/>
    <w:lvlOverride w:ilvl="4"/>
    <w:lvlOverride w:ilvl="5"/>
    <w:lvlOverride w:ilvl="6"/>
    <w:lvlOverride w:ilvl="7"/>
    <w:lvlOverride w:ilvl="8"/>
  </w:num>
  <w:num w:numId="3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0"/>
  </w:num>
  <w:num w:numId="4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B55B87"/>
    <w:rsid w:val="000B3545"/>
    <w:rsid w:val="000C11E2"/>
    <w:rsid w:val="00113921"/>
    <w:rsid w:val="00186B60"/>
    <w:rsid w:val="001C3EA9"/>
    <w:rsid w:val="00212A7C"/>
    <w:rsid w:val="002368BB"/>
    <w:rsid w:val="002D5F08"/>
    <w:rsid w:val="00314B23"/>
    <w:rsid w:val="003538C6"/>
    <w:rsid w:val="003B398C"/>
    <w:rsid w:val="004D1C36"/>
    <w:rsid w:val="005162C9"/>
    <w:rsid w:val="00524A79"/>
    <w:rsid w:val="005577F2"/>
    <w:rsid w:val="006C45C8"/>
    <w:rsid w:val="00710822"/>
    <w:rsid w:val="00786C2B"/>
    <w:rsid w:val="00823C1D"/>
    <w:rsid w:val="00A36052"/>
    <w:rsid w:val="00A70370"/>
    <w:rsid w:val="00AC269B"/>
    <w:rsid w:val="00B55B87"/>
    <w:rsid w:val="00BE4C07"/>
    <w:rsid w:val="00C31A19"/>
    <w:rsid w:val="00C46D88"/>
    <w:rsid w:val="00CD0E4C"/>
    <w:rsid w:val="00CF3C12"/>
    <w:rsid w:val="00D0616A"/>
    <w:rsid w:val="00DE5F8A"/>
    <w:rsid w:val="00E43EC9"/>
    <w:rsid w:val="00F26E1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55B87"/>
    <w:pPr>
      <w:suppressAutoHyphens/>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B55B87"/>
    <w:pPr>
      <w:spacing w:after="0" w:line="240" w:lineRule="auto"/>
    </w:pPr>
    <w:rPr>
      <w:sz w:val="20"/>
      <w:szCs w:val="20"/>
    </w:rPr>
  </w:style>
  <w:style w:type="character" w:customStyle="1" w:styleId="StopkaZnak">
    <w:name w:val="Stopka Znak"/>
    <w:basedOn w:val="Domylnaczcionkaakapitu"/>
    <w:link w:val="Stopka"/>
    <w:rsid w:val="00B55B87"/>
    <w:rPr>
      <w:rFonts w:ascii="Calibri" w:eastAsia="Calibri" w:hAnsi="Calibri" w:cs="Times New Roman"/>
      <w:sz w:val="20"/>
      <w:szCs w:val="20"/>
      <w:lang w:eastAsia="zh-CN"/>
    </w:rPr>
  </w:style>
  <w:style w:type="character" w:styleId="Hipercze">
    <w:name w:val="Hyperlink"/>
    <w:uiPriority w:val="99"/>
    <w:rsid w:val="00B55B87"/>
    <w:rPr>
      <w:color w:val="0000FF"/>
      <w:u w:val="single"/>
    </w:rPr>
  </w:style>
  <w:style w:type="paragraph" w:customStyle="1" w:styleId="Standard">
    <w:name w:val="Standard"/>
    <w:rsid w:val="00B55B87"/>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styleId="Akapitzlist">
    <w:name w:val="List Paragraph"/>
    <w:aliases w:val="CW_Lista,Odstavec,WYPUNKTOWANIE Akapit z listą"/>
    <w:basedOn w:val="Normalny"/>
    <w:link w:val="AkapitzlistZnak"/>
    <w:uiPriority w:val="34"/>
    <w:qFormat/>
    <w:rsid w:val="00B55B87"/>
    <w:pPr>
      <w:suppressAutoHyphens w:val="0"/>
      <w:ind w:left="720"/>
      <w:contextualSpacing/>
    </w:pPr>
    <w:rPr>
      <w:rFonts w:asciiTheme="minorHAnsi" w:eastAsiaTheme="minorEastAsia" w:hAnsiTheme="minorHAnsi" w:cstheme="minorBidi"/>
      <w:lang w:eastAsia="pl-PL"/>
    </w:rPr>
  </w:style>
  <w:style w:type="paragraph" w:styleId="Tekstkomentarza">
    <w:name w:val="annotation text"/>
    <w:basedOn w:val="Normalny"/>
    <w:link w:val="TekstkomentarzaZnak"/>
    <w:uiPriority w:val="99"/>
    <w:unhideWhenUsed/>
    <w:rsid w:val="00B55B87"/>
    <w:pPr>
      <w:suppressAutoHyphens w:val="0"/>
      <w:spacing w:line="240" w:lineRule="auto"/>
    </w:pPr>
    <w:rPr>
      <w:rFonts w:asciiTheme="minorHAnsi" w:eastAsiaTheme="minorEastAsia" w:hAnsiTheme="minorHAnsi" w:cstheme="minorBidi"/>
      <w:sz w:val="20"/>
      <w:szCs w:val="20"/>
      <w:lang w:eastAsia="pl-PL"/>
    </w:rPr>
  </w:style>
  <w:style w:type="character" w:customStyle="1" w:styleId="TekstkomentarzaZnak">
    <w:name w:val="Tekst komentarza Znak"/>
    <w:basedOn w:val="Domylnaczcionkaakapitu"/>
    <w:link w:val="Tekstkomentarza"/>
    <w:uiPriority w:val="99"/>
    <w:rsid w:val="00B55B87"/>
    <w:rPr>
      <w:rFonts w:eastAsiaTheme="minorEastAsia"/>
      <w:sz w:val="20"/>
      <w:szCs w:val="20"/>
      <w:lang w:eastAsia="pl-PL"/>
    </w:rPr>
  </w:style>
  <w:style w:type="character" w:customStyle="1" w:styleId="AkapitzlistZnak">
    <w:name w:val="Akapit z listą Znak"/>
    <w:aliases w:val="CW_Lista Znak,Odstavec Znak,WYPUNKTOWANIE Akapit z listą Znak"/>
    <w:link w:val="Akapitzlist"/>
    <w:uiPriority w:val="34"/>
    <w:qFormat/>
    <w:rsid w:val="005162C9"/>
    <w:rPr>
      <w:rFonts w:eastAsiaTheme="minorEastAsia"/>
      <w:lang w:eastAsia="pl-PL"/>
    </w:rPr>
  </w:style>
  <w:style w:type="character" w:customStyle="1" w:styleId="normaltextrun">
    <w:name w:val="normaltextrun"/>
    <w:basedOn w:val="Domylnaczcionkaakapitu"/>
    <w:rsid w:val="005162C9"/>
  </w:style>
  <w:style w:type="paragraph" w:styleId="Tekstdymka">
    <w:name w:val="Balloon Text"/>
    <w:basedOn w:val="Normalny"/>
    <w:link w:val="TekstdymkaZnak"/>
    <w:uiPriority w:val="99"/>
    <w:semiHidden/>
    <w:unhideWhenUsed/>
    <w:rsid w:val="00823C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23C1D"/>
    <w:rPr>
      <w:rFonts w:ascii="Tahoma" w:eastAsia="Calibri"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omzampub@dat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7578</Words>
  <Characters>45469</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
    </vt:vector>
  </TitlesOfParts>
  <Company>Grizli777</Company>
  <LinksUpToDate>false</LinksUpToDate>
  <CharactersWithSpaces>52942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Użytkownik systemu Windows</cp:lastModifiedBy>
  <cp:revision>14</cp:revision>
  <cp:lastPrinted>2022-08-22T10:30:00Z</cp:lastPrinted>
  <dcterms:created xsi:type="dcterms:W3CDTF">2022-08-19T08:12:00Z</dcterms:created>
  <dcterms:modified xsi:type="dcterms:W3CDTF">2022-08-24T12:18:00Z</dcterms:modified>
</cp:coreProperties>
</file>